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18A64" w14:textId="77777777" w:rsidR="00D364F6" w:rsidRPr="008E1529" w:rsidRDefault="00D364F6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CA72042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28D3641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E6730E3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7CB1CB4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618ED9F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560CA7E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D454CE5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6A3B042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0AD76E4" w14:textId="77777777" w:rsidR="00B17624" w:rsidRPr="008E1529" w:rsidRDefault="00B17624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9B6FB65" w14:textId="77777777" w:rsidR="00D364F6" w:rsidRPr="008E1529" w:rsidRDefault="00F36FEB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Техническое задание</w:t>
      </w:r>
    </w:p>
    <w:p w14:paraId="6BD7211D" w14:textId="77777777" w:rsidR="00D364F6" w:rsidRPr="008E1529" w:rsidRDefault="00D364F6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D967A54" w14:textId="77777777" w:rsidR="00AF137F" w:rsidRDefault="006805F8" w:rsidP="008E1529">
      <w:pPr>
        <w:spacing w:line="360" w:lineRule="auto"/>
        <w:jc w:val="center"/>
        <w:rPr>
          <w:ins w:id="0" w:author="Автор"/>
          <w:rFonts w:ascii="Tahoma" w:hAnsi="Tahoma" w:cs="Tahoma"/>
          <w:b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на </w:t>
      </w:r>
      <w:r w:rsidR="00776870" w:rsidRPr="008E1529">
        <w:rPr>
          <w:rFonts w:ascii="Tahoma" w:hAnsi="Tahoma" w:cs="Tahoma"/>
          <w:b/>
          <w:color w:val="000000" w:themeColor="text1"/>
          <w:sz w:val="20"/>
          <w:szCs w:val="20"/>
        </w:rPr>
        <w:t>выполнение работ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по </w:t>
      </w:r>
      <w:r w:rsidR="00BD50D7" w:rsidRPr="008E1529">
        <w:rPr>
          <w:rFonts w:ascii="Tahoma" w:hAnsi="Tahoma" w:cs="Tahoma"/>
          <w:b/>
          <w:color w:val="000000" w:themeColor="text1"/>
          <w:sz w:val="20"/>
          <w:szCs w:val="20"/>
        </w:rPr>
        <w:t>разработке торгового мобильного приложения</w:t>
      </w:r>
    </w:p>
    <w:p w14:paraId="371E440E" w14:textId="38CFF929" w:rsidR="00D364F6" w:rsidRPr="008E1529" w:rsidRDefault="007E3D6E" w:rsidP="008E1529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для АО </w:t>
      </w:r>
      <w:r w:rsidR="006805F8" w:rsidRPr="008E1529">
        <w:rPr>
          <w:rFonts w:ascii="Tahoma" w:hAnsi="Tahoma" w:cs="Tahoma"/>
          <w:b/>
          <w:color w:val="000000" w:themeColor="text1"/>
          <w:sz w:val="20"/>
          <w:szCs w:val="20"/>
        </w:rPr>
        <w:t>«</w:t>
      </w:r>
      <w:ins w:id="1" w:author="Автор">
        <w:r w:rsidR="00AF137F">
          <w:rPr>
            <w:rFonts w:ascii="Tahoma" w:hAnsi="Tahoma" w:cs="Tahoma"/>
            <w:b/>
            <w:color w:val="000000" w:themeColor="text1"/>
            <w:sz w:val="20"/>
            <w:szCs w:val="20"/>
          </w:rPr>
          <w:t xml:space="preserve">Банк </w:t>
        </w:r>
      </w:ins>
      <w:r w:rsidR="006805F8" w:rsidRPr="008E1529">
        <w:rPr>
          <w:rFonts w:ascii="Tahoma" w:hAnsi="Tahoma" w:cs="Tahoma"/>
          <w:b/>
          <w:color w:val="000000" w:themeColor="text1"/>
          <w:sz w:val="20"/>
          <w:szCs w:val="20"/>
        </w:rPr>
        <w:t>ДОМ.РФ»</w:t>
      </w:r>
    </w:p>
    <w:p w14:paraId="1F25A3EE" w14:textId="77777777" w:rsidR="00D364F6" w:rsidRPr="008E1529" w:rsidRDefault="00D364F6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020EA8F2" w14:textId="77777777" w:rsidR="00D364F6" w:rsidRPr="008E1529" w:rsidRDefault="00D364F6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07740A55" w14:textId="77777777" w:rsidR="00D364F6" w:rsidRPr="008E1529" w:rsidRDefault="00D364F6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09BD1E20" w14:textId="77777777" w:rsidR="00D364F6" w:rsidRPr="008E1529" w:rsidRDefault="00D364F6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3739616C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2F5B3279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58AC0E6B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5BB1FD21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5648C828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41339952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738DC31D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2083380F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650A4920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56A43ADF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25E3E5AF" w14:textId="78DB689F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32EF3FB2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F6B5054" w14:textId="77777777" w:rsidR="00004E53" w:rsidRPr="008E1529" w:rsidRDefault="00004E53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4DE2A4E5" w14:textId="17544BDC" w:rsidR="00B8385A" w:rsidRPr="008E1529" w:rsidRDefault="00156145" w:rsidP="003876AF">
      <w:pPr>
        <w:spacing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Москва, </w:t>
      </w:r>
      <w:r w:rsidR="00BB1B48" w:rsidRPr="008E1529">
        <w:rPr>
          <w:rFonts w:ascii="Tahoma" w:hAnsi="Tahoma" w:cs="Tahoma"/>
          <w:color w:val="000000" w:themeColor="text1"/>
          <w:sz w:val="20"/>
          <w:szCs w:val="20"/>
        </w:rPr>
        <w:t>2020</w:t>
      </w:r>
    </w:p>
    <w:sdt>
      <w:sdtPr>
        <w:rPr>
          <w:rFonts w:ascii="Tahoma" w:eastAsiaTheme="minorHAnsi" w:hAnsi="Tahoma" w:cs="Tahoma"/>
          <w:color w:val="000000" w:themeColor="text1"/>
          <w:sz w:val="20"/>
          <w:szCs w:val="20"/>
          <w:lang w:val="ru-RU"/>
        </w:rPr>
        <w:id w:val="-20435118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CC88B6" w14:textId="77777777" w:rsidR="004F75B0" w:rsidRPr="00AF137F" w:rsidRDefault="004F75B0" w:rsidP="003876AF">
          <w:pPr>
            <w:pStyle w:val="af5"/>
            <w:numPr>
              <w:ilvl w:val="0"/>
              <w:numId w:val="0"/>
            </w:numPr>
            <w:spacing w:line="360" w:lineRule="auto"/>
            <w:ind w:left="432" w:hanging="432"/>
            <w:jc w:val="center"/>
            <w:rPr>
              <w:rFonts w:ascii="Tahoma" w:hAnsi="Tahoma" w:cs="Tahoma"/>
              <w:color w:val="000000" w:themeColor="text1"/>
              <w:sz w:val="20"/>
              <w:szCs w:val="20"/>
              <w:lang w:val="ru-RU"/>
              <w:rPrChange w:id="2" w:author="Автор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</w:rPrChange>
            </w:rPr>
          </w:pPr>
          <w:r w:rsidRPr="008E1529">
            <w:rPr>
              <w:rFonts w:ascii="Tahoma" w:hAnsi="Tahoma" w:cs="Tahoma"/>
              <w:color w:val="000000" w:themeColor="text1"/>
              <w:sz w:val="20"/>
              <w:szCs w:val="20"/>
              <w:lang w:val="ru-RU"/>
            </w:rPr>
            <w:t>Оглавление</w:t>
          </w:r>
        </w:p>
        <w:p w14:paraId="0D93620D" w14:textId="5FD7D60E" w:rsidR="002415FF" w:rsidRPr="002415FF" w:rsidRDefault="004F75B0" w:rsidP="002415FF">
          <w:pPr>
            <w:pStyle w:val="19"/>
            <w:tabs>
              <w:tab w:val="left" w:pos="0"/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 w:rsidRPr="008E1529">
            <w:rPr>
              <w:rFonts w:ascii="Tahoma" w:hAnsi="Tahoma" w:cs="Tahoma"/>
              <w:color w:val="000000" w:themeColor="text1"/>
              <w:sz w:val="20"/>
              <w:szCs w:val="20"/>
            </w:rPr>
            <w:fldChar w:fldCharType="begin"/>
          </w:r>
          <w:r w:rsidRPr="008E1529">
            <w:rPr>
              <w:rFonts w:ascii="Tahoma" w:hAnsi="Tahoma" w:cs="Tahoma"/>
              <w:color w:val="000000" w:themeColor="text1"/>
              <w:sz w:val="20"/>
              <w:szCs w:val="20"/>
            </w:rPr>
            <w:instrText xml:space="preserve"> TOC \o "1-3" \h \z \u </w:instrText>
          </w:r>
          <w:r w:rsidRPr="008E1529">
            <w:rPr>
              <w:rFonts w:ascii="Tahoma" w:hAnsi="Tahoma" w:cs="Tahoma"/>
              <w:color w:val="000000" w:themeColor="text1"/>
              <w:sz w:val="20"/>
              <w:szCs w:val="20"/>
            </w:rPr>
            <w:fldChar w:fldCharType="separate"/>
          </w:r>
          <w:r w:rsidR="008D06AC">
            <w:fldChar w:fldCharType="begin"/>
          </w:r>
          <w:r w:rsidR="008D06AC">
            <w:instrText xml:space="preserve"> HYPERLINK \l "_Toc47367721" </w:instrText>
          </w:r>
          <w:r w:rsidR="008D06AC"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1</w:t>
          </w:r>
          <w:r w:rsidR="002415FF"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  <w:t> 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Принятые, обозначения, сокращения,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определения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_Toc47367721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3" w:author="Автор">
            <w:r w:rsidR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4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3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 w:rsidR="008D06AC"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6A253BDA" w14:textId="1F63E84D" w:rsidR="002415FF" w:rsidRPr="002415FF" w:rsidRDefault="008D06AC">
          <w:pPr>
            <w:pStyle w:val="19"/>
            <w:tabs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"_Toc47367722"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2. Общие сведения о работах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_Toc47367722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5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6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3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3175FDB4" w14:textId="56D399FA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"_Toc47367723"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2.1. Полное наименование работ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_Toc47367723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7" w:author="Автор">
            <w:r>
              <w:rPr>
                <w:noProof/>
                <w:webHidden/>
              </w:rPr>
              <w:t>2</w:t>
            </w:r>
          </w:ins>
          <w:del w:id="8" w:author="Автор">
            <w:r w:rsidR="002415FF" w:rsidRPr="002415FF" w:rsidDel="008D06AC">
              <w:rPr>
                <w:noProof/>
                <w:webHidden/>
              </w:rPr>
              <w:delText>3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1CE28D7" w14:textId="0EC6FB04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"_Toc47367724"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2.2. Заказчик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_Toc47367724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9" w:author="Автор">
            <w:r>
              <w:rPr>
                <w:noProof/>
                <w:webHidden/>
              </w:rPr>
              <w:t>2</w:t>
            </w:r>
          </w:ins>
          <w:del w:id="10" w:author="Автор">
            <w:r w:rsidR="002415FF" w:rsidRPr="002415FF" w:rsidDel="008D06AC">
              <w:rPr>
                <w:noProof/>
                <w:webHidden/>
              </w:rPr>
              <w:delText>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D0171EF" w14:textId="02989136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"_Toc47367726"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2.3. Исполнитель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_Toc47367726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11" w:author="Автор">
            <w:r>
              <w:rPr>
                <w:noProof/>
                <w:webHidden/>
              </w:rPr>
              <w:t>2</w:t>
            </w:r>
          </w:ins>
          <w:del w:id="12" w:author="Автор">
            <w:r w:rsidR="002415FF" w:rsidRPr="002415FF" w:rsidDel="008D06AC">
              <w:rPr>
                <w:noProof/>
                <w:webHidden/>
              </w:rPr>
              <w:delText>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B7CAFA6" w14:textId="32078668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"_Toc47367727"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2.4. Сроки выполнения работ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_Toc47367727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13" w:author="Автор">
            <w:r>
              <w:rPr>
                <w:noProof/>
                <w:webHidden/>
              </w:rPr>
              <w:t>2</w:t>
            </w:r>
          </w:ins>
          <w:del w:id="14" w:author="Автор">
            <w:r w:rsidR="002415FF" w:rsidRPr="002415FF" w:rsidDel="008D06AC">
              <w:rPr>
                <w:noProof/>
                <w:webHidden/>
              </w:rPr>
              <w:delText>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96B3444" w14:textId="65BC09B1" w:rsidR="002415FF" w:rsidRPr="002415FF" w:rsidRDefault="008D06AC">
          <w:pPr>
            <w:pStyle w:val="19"/>
            <w:tabs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"_Toc47367728"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3. Цели и задачи проекта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_Toc47367728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15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16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4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50C1010C" w14:textId="79CCA7D6" w:rsidR="002415FF" w:rsidRPr="002415FF" w:rsidRDefault="008D06AC">
          <w:pPr>
            <w:pStyle w:val="19"/>
            <w:tabs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"_Toc47367729"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 Функциональные требования к Системе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_Toc47367729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17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18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4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17521C3A" w14:textId="3B4FA318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"_Toc47367730"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4.1. Общие требования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_Toc47367730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19" w:author="Автор">
            <w:r>
              <w:rPr>
                <w:noProof/>
                <w:webHidden/>
              </w:rPr>
              <w:t>2</w:t>
            </w:r>
          </w:ins>
          <w:del w:id="20" w:author="Автор">
            <w:r w:rsidR="002415FF" w:rsidRPr="002415FF" w:rsidDel="008D06AC">
              <w:rPr>
                <w:noProof/>
                <w:webHidden/>
              </w:rPr>
              <w:delText>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411A201" w14:textId="7930AE5A" w:rsidR="002415FF" w:rsidRPr="002415FF" w:rsidRDefault="008D06AC" w:rsidP="002415FF">
          <w:pPr>
            <w:pStyle w:val="33"/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"_Toc47367736"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4.1.1</w:t>
          </w:r>
          <w:r w:rsidR="002415FF"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  <w:t>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Архитектура решения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_Toc47367736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21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22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4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7380DE65" w14:textId="5B9D9C58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"_Toc47367737"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4.2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эргономике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_Toc47367737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23" w:author="Автор">
            <w:r>
              <w:rPr>
                <w:noProof/>
                <w:webHidden/>
              </w:rPr>
              <w:t>2</w:t>
            </w:r>
          </w:ins>
          <w:del w:id="24" w:author="Автор">
            <w:r w:rsidR="002415FF" w:rsidRPr="002415FF" w:rsidDel="008D06AC">
              <w:rPr>
                <w:noProof/>
                <w:webHidden/>
              </w:rPr>
              <w:delText>5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1E0C752" w14:textId="4883BA4E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"_Toc47367738"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4.3. Требования к набору микросервисов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_Toc47367738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25" w:author="Автор">
            <w:r>
              <w:rPr>
                <w:noProof/>
                <w:webHidden/>
              </w:rPr>
              <w:t>2</w:t>
            </w:r>
          </w:ins>
          <w:del w:id="26" w:author="Автор">
            <w:r w:rsidR="002415FF" w:rsidRPr="002415FF" w:rsidDel="008D06AC">
              <w:rPr>
                <w:noProof/>
                <w:webHidden/>
              </w:rPr>
              <w:delText>5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174B6DBB" w14:textId="008F101E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"_Toc47367739"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 Требования к бизнес-функциональности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_Toc47367739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27" w:author="Автор">
            <w:r>
              <w:rPr>
                <w:noProof/>
                <w:webHidden/>
              </w:rPr>
              <w:t>2</w:t>
            </w:r>
          </w:ins>
          <w:del w:id="28" w:author="Автор">
            <w:r w:rsidR="002415FF" w:rsidRPr="002415FF" w:rsidDel="008D06AC">
              <w:rPr>
                <w:noProof/>
                <w:webHidden/>
              </w:rPr>
              <w:delText>6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B824EB5" w14:textId="0B69F0D8" w:rsidR="002415FF" w:rsidRPr="002415FF" w:rsidRDefault="008D06AC" w:rsidP="002415FF">
          <w:pPr>
            <w:pStyle w:val="33"/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"_Toc47367745"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4.4.1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функциональности «Авторизация в торговом мобильном приложении»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_Toc47367745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29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30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7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0112792F" w14:textId="7A494CCF" w:rsidR="002415FF" w:rsidRPr="002415FF" w:rsidRDefault="008D06AC" w:rsidP="002415FF">
          <w:pPr>
            <w:pStyle w:val="33"/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"_Toc47367746"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4.4.2</w:t>
          </w:r>
          <w:r w:rsidR="002415FF"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  <w:t>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функциональности «Профиль пользователя»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_Toc47367746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31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32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7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3CBFA444" w14:textId="69148B55" w:rsidR="002415FF" w:rsidRPr="002415FF" w:rsidRDefault="008D06AC" w:rsidP="002415FF">
          <w:pPr>
            <w:pStyle w:val="33"/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"_Toc47367747"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4.4.3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функциональности “Финансовые инструменты”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_Toc47367747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33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34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8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1F0D9448" w14:textId="5432344A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"_Toc47367748"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4.4.4 Требования к функциональности “Заявки и сделки”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_Toc47367748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35" w:author="Автор">
            <w:r>
              <w:rPr>
                <w:noProof/>
                <w:webHidden/>
              </w:rPr>
              <w:t>2</w:t>
            </w:r>
          </w:ins>
          <w:del w:id="36" w:author="Автор">
            <w:r w:rsidR="002415FF" w:rsidRPr="002415FF" w:rsidDel="008D06AC">
              <w:rPr>
                <w:noProof/>
                <w:webHidden/>
              </w:rPr>
              <w:delText>8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6FE4959" w14:textId="250CD0C1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"_Toc47367749"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4.4.5 Требования к функциональности “Портфель”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_Toc47367749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37" w:author="Автор">
            <w:r>
              <w:rPr>
                <w:noProof/>
                <w:webHidden/>
              </w:rPr>
              <w:t>2</w:t>
            </w:r>
          </w:ins>
          <w:del w:id="38" w:author="Автор">
            <w:r w:rsidR="002415FF" w:rsidRPr="002415FF" w:rsidDel="008D06AC">
              <w:rPr>
                <w:noProof/>
                <w:webHidden/>
              </w:rPr>
              <w:delText>10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450C834" w14:textId="77B135BB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"_Toc47367750"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4.4.6 Требования к функциональности «Брокерский отчет»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_Toc47367750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39" w:author="Автор">
            <w:r>
              <w:rPr>
                <w:noProof/>
                <w:webHidden/>
              </w:rPr>
              <w:t>2</w:t>
            </w:r>
          </w:ins>
          <w:del w:id="40" w:author="Автор">
            <w:r w:rsidR="002415FF" w:rsidRPr="002415FF" w:rsidDel="008D06AC">
              <w:rPr>
                <w:noProof/>
                <w:webHidden/>
              </w:rPr>
              <w:delText>11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A1D49CE" w14:textId="64673AEC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"_Toc47367751"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4.4.7 Требования к функциональности “Пополнение брокерского счета (списание)”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_Toc47367751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41" w:author="Автор">
            <w:r>
              <w:rPr>
                <w:noProof/>
                <w:webHidden/>
              </w:rPr>
              <w:t>2</w:t>
            </w:r>
          </w:ins>
          <w:del w:id="42" w:author="Автор">
            <w:r w:rsidR="002415FF" w:rsidRPr="002415FF" w:rsidDel="008D06AC">
              <w:rPr>
                <w:noProof/>
                <w:webHidden/>
              </w:rPr>
              <w:delText>11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0A558A7" w14:textId="674C5077" w:rsidR="002415FF" w:rsidRPr="002415FF" w:rsidRDefault="008D06AC">
          <w:pPr>
            <w:pStyle w:val="19"/>
            <w:tabs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"_Toc47367752"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 Информационно-технические требования к системе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_Toc47367752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43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44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12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6246B8F6" w14:textId="75B7D22C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"_Toc47367753"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5.1. Общие требования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_Toc47367753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45" w:author="Автор">
            <w:r>
              <w:rPr>
                <w:noProof/>
                <w:webHidden/>
              </w:rPr>
              <w:t>2</w:t>
            </w:r>
          </w:ins>
          <w:del w:id="46" w:author="Автор">
            <w:r w:rsidR="002415FF" w:rsidRPr="002415FF" w:rsidDel="008D06AC">
              <w:rPr>
                <w:noProof/>
                <w:webHidden/>
              </w:rPr>
              <w:delText>12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E329B58" w14:textId="2806E63C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"_Toc47367756"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5.2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производительности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_Toc47367756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47" w:author="Автор">
            <w:r>
              <w:rPr>
                <w:noProof/>
                <w:webHidden/>
              </w:rPr>
              <w:t>2</w:t>
            </w:r>
          </w:ins>
          <w:del w:id="48" w:author="Автор">
            <w:r w:rsidR="002415FF" w:rsidRPr="002415FF" w:rsidDel="008D06AC">
              <w:rPr>
                <w:noProof/>
                <w:webHidden/>
              </w:rPr>
              <w:delText>14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67E6C71" w14:textId="2BBB5634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"_Toc47367757"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5.3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надежности и отказоустойчивости ИТ-инфраструктуры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_Toc47367757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49" w:author="Автор">
            <w:r>
              <w:rPr>
                <w:noProof/>
                <w:webHidden/>
              </w:rPr>
              <w:t>2</w:t>
            </w:r>
          </w:ins>
          <w:del w:id="50" w:author="Автор">
            <w:r w:rsidR="002415FF" w:rsidRPr="002415FF" w:rsidDel="008D06AC">
              <w:rPr>
                <w:noProof/>
                <w:webHidden/>
              </w:rPr>
              <w:delText>14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B12ECFD" w14:textId="4CE6CA87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"_Toc47367758"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5.4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резервному копированию и мониторингу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_Toc47367758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51" w:author="Автор">
            <w:r>
              <w:rPr>
                <w:noProof/>
                <w:webHidden/>
              </w:rPr>
              <w:t>2</w:t>
            </w:r>
          </w:ins>
          <w:del w:id="52" w:author="Автор">
            <w:r w:rsidR="002415FF" w:rsidRPr="002415FF" w:rsidDel="008D06AC">
              <w:rPr>
                <w:noProof/>
                <w:webHidden/>
              </w:rPr>
              <w:delText>14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01A79C1" w14:textId="4CF47B61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"_Toc47367759"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5.5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аппаратному обеспечению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_Toc47367759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53" w:author="Автор">
            <w:r>
              <w:rPr>
                <w:noProof/>
                <w:webHidden/>
              </w:rPr>
              <w:t>2</w:t>
            </w:r>
          </w:ins>
          <w:del w:id="54" w:author="Автор">
            <w:r w:rsidR="002415FF" w:rsidRPr="002415FF" w:rsidDel="008D06AC">
              <w:rPr>
                <w:noProof/>
                <w:webHidden/>
              </w:rPr>
              <w:delText>14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2BDC4C4" w14:textId="5A2E0603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"_Toc47367760"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5.6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защите информации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_Toc47367760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55" w:author="Автор">
            <w:r>
              <w:rPr>
                <w:noProof/>
                <w:webHidden/>
              </w:rPr>
              <w:t>2</w:t>
            </w:r>
          </w:ins>
          <w:del w:id="56" w:author="Автор">
            <w:r w:rsidR="002415FF" w:rsidRPr="002415FF" w:rsidDel="008D06AC">
              <w:rPr>
                <w:noProof/>
                <w:webHidden/>
              </w:rPr>
              <w:delText>15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532835E" w14:textId="32A98FC3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"_Toc47367761"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5.7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логированию событий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_Toc47367761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57" w:author="Автор">
            <w:r>
              <w:rPr>
                <w:noProof/>
                <w:webHidden/>
              </w:rPr>
              <w:t>2</w:t>
            </w:r>
          </w:ins>
          <w:del w:id="58" w:author="Автор">
            <w:r w:rsidR="002415FF" w:rsidRPr="002415FF" w:rsidDel="008D06AC">
              <w:rPr>
                <w:noProof/>
                <w:webHidden/>
              </w:rPr>
              <w:delText>16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DE6AA35" w14:textId="2DFCEA2E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"_Toc47367762"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5.8 Требования к документированию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_Toc47367762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59" w:author="Автор">
            <w:r>
              <w:rPr>
                <w:noProof/>
                <w:webHidden/>
              </w:rPr>
              <w:t>2</w:t>
            </w:r>
          </w:ins>
          <w:del w:id="60" w:author="Автор">
            <w:r w:rsidR="002415FF" w:rsidRPr="002415FF" w:rsidDel="008D06AC">
              <w:rPr>
                <w:noProof/>
                <w:webHidden/>
              </w:rPr>
              <w:delText>17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51C6CE1" w14:textId="5AB0C558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"_Toc47367764"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5.9</w:t>
          </w:r>
          <w:r w:rsidR="002415FF" w:rsidRPr="002415FF">
            <w:rPr>
              <w:rFonts w:eastAsiaTheme="minorEastAsia"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 к пользовательскому интерфейсу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_Toc47367764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61" w:author="Автор">
            <w:r>
              <w:rPr>
                <w:noProof/>
                <w:webHidden/>
              </w:rPr>
              <w:t>2</w:t>
            </w:r>
          </w:ins>
          <w:del w:id="62" w:author="Автор">
            <w:r w:rsidR="002415FF" w:rsidRPr="002415FF" w:rsidDel="008D06AC">
              <w:rPr>
                <w:noProof/>
                <w:webHidden/>
              </w:rPr>
              <w:delText>19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E899B01" w14:textId="4A8FAA9E" w:rsidR="002415FF" w:rsidRPr="002415FF" w:rsidRDefault="008D06AC" w:rsidP="002415FF">
          <w:pPr>
            <w:pStyle w:val="24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"_Toc47367765"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5.10</w:t>
          </w:r>
          <w:r w:rsidR="002415FF">
            <w:rPr>
              <w:rFonts w:eastAsiaTheme="minorEastAsia"/>
              <w:noProof/>
              <w:lang w:eastAsia="ru-RU"/>
            </w:rPr>
            <w:t> 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Требования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к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 документированию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и</w:t>
          </w:r>
          <w:r w:rsid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 </w:t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методике испытаний</w:t>
          </w:r>
          <w:r w:rsidR="002415FF" w:rsidRPr="002415FF">
            <w:rPr>
              <w:noProof/>
              <w:webHidden/>
            </w:rPr>
            <w:tab/>
          </w:r>
          <w:r w:rsidR="002415FF" w:rsidRPr="002415FF">
            <w:rPr>
              <w:noProof/>
              <w:webHidden/>
            </w:rPr>
            <w:fldChar w:fldCharType="begin"/>
          </w:r>
          <w:r w:rsidR="002415FF" w:rsidRPr="002415FF">
            <w:rPr>
              <w:noProof/>
              <w:webHidden/>
            </w:rPr>
            <w:instrText xml:space="preserve"> PAGEREF _Toc47367765 \h </w:instrText>
          </w:r>
          <w:r w:rsidR="002415FF" w:rsidRPr="002415FF">
            <w:rPr>
              <w:noProof/>
              <w:webHidden/>
            </w:rPr>
          </w:r>
          <w:r w:rsidR="002415FF" w:rsidRPr="002415FF">
            <w:rPr>
              <w:noProof/>
              <w:webHidden/>
            </w:rPr>
            <w:fldChar w:fldCharType="separate"/>
          </w:r>
          <w:ins w:id="63" w:author="Автор">
            <w:r>
              <w:rPr>
                <w:noProof/>
                <w:webHidden/>
              </w:rPr>
              <w:t>2</w:t>
            </w:r>
          </w:ins>
          <w:del w:id="64" w:author="Автор">
            <w:r w:rsidR="002415FF" w:rsidRPr="002415FF" w:rsidDel="008D06AC">
              <w:rPr>
                <w:noProof/>
                <w:webHidden/>
              </w:rPr>
              <w:delText>20</w:delText>
            </w:r>
          </w:del>
          <w:r w:rsidR="002415FF" w:rsidRPr="002415FF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00C2FBB" w14:textId="04914D96" w:rsidR="002415FF" w:rsidRPr="002415FF" w:rsidRDefault="008D06AC">
          <w:pPr>
            <w:pStyle w:val="19"/>
            <w:tabs>
              <w:tab w:val="left" w:pos="440"/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"_Toc47367766"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6.</w:t>
          </w:r>
          <w:r w:rsidR="002415FF" w:rsidRPr="002415FF">
            <w:rPr>
              <w:rFonts w:ascii="Tahoma" w:eastAsiaTheme="minorEastAsia" w:hAnsi="Tahoma" w:cs="Tahoma"/>
              <w:b/>
              <w:noProof/>
              <w:sz w:val="20"/>
              <w:szCs w:val="20"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Сроки выполнения работ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_Toc47367766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65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66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20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1E9005E2" w14:textId="555A3355" w:rsidR="002415FF" w:rsidRPr="002415FF" w:rsidRDefault="008D06AC">
          <w:pPr>
            <w:pStyle w:val="19"/>
            <w:tabs>
              <w:tab w:val="left" w:pos="440"/>
              <w:tab w:val="right" w:leader="dot" w:pos="9628"/>
            </w:tabs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</w:pPr>
          <w:r>
            <w:fldChar w:fldCharType="begin"/>
          </w:r>
          <w:r>
            <w:instrText xml:space="preserve"> HYPERLINK \l "_Toc47367767"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7.</w:t>
          </w:r>
          <w:r w:rsidR="002415FF" w:rsidRPr="002415FF">
            <w:rPr>
              <w:rFonts w:ascii="Tahoma" w:eastAsiaTheme="minorEastAsia" w:hAnsi="Tahoma" w:cs="Tahoma"/>
              <w:noProof/>
              <w:sz w:val="20"/>
              <w:szCs w:val="20"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Порядок оплаты выполненных работ</w: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tab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begin"/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instrText xml:space="preserve"> PAGEREF _Toc47367767 \h </w:instrText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</w:r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separate"/>
          </w:r>
          <w:ins w:id="67" w:author="Автор">
            <w:r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</w:ins>
          <w:del w:id="68" w:author="Автор">
            <w:r w:rsidR="002415FF" w:rsidRPr="002415FF" w:rsidDel="008D06AC">
              <w:rPr>
                <w:rFonts w:ascii="Tahoma" w:hAnsi="Tahoma" w:cs="Tahoma"/>
                <w:noProof/>
                <w:webHidden/>
                <w:sz w:val="20"/>
                <w:szCs w:val="20"/>
              </w:rPr>
              <w:delText>21</w:delText>
            </w:r>
          </w:del>
          <w:r w:rsidR="002415FF" w:rsidRPr="002415FF">
            <w:rPr>
              <w:rFonts w:ascii="Tahoma" w:hAnsi="Tahoma" w:cs="Tahoma"/>
              <w:noProof/>
              <w:webHidden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noProof/>
              <w:sz w:val="20"/>
              <w:szCs w:val="20"/>
            </w:rPr>
            <w:fldChar w:fldCharType="end"/>
          </w:r>
        </w:p>
        <w:p w14:paraId="163E66C7" w14:textId="0070146E" w:rsidR="002415FF" w:rsidRPr="002415FF" w:rsidRDefault="008D06AC" w:rsidP="002415FF">
          <w:pPr>
            <w:pStyle w:val="24"/>
            <w:rPr>
              <w:rFonts w:ascii="Tahoma" w:eastAsiaTheme="minorEastAsia" w:hAnsi="Tahoma" w:cs="Tahoma"/>
              <w:b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"_Toc47367768"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8.</w:t>
          </w:r>
          <w:r w:rsidR="002415FF" w:rsidRPr="002415FF">
            <w:rPr>
              <w:rFonts w:ascii="Tahoma" w:eastAsiaTheme="minorEastAsia" w:hAnsi="Tahoma" w:cs="Tahoma"/>
              <w:b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Ограничения и допущения проекта</w:t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tab/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begin"/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instrText xml:space="preserve"> PAGEREF _Toc47367768 \h </w:instrText>
          </w:r>
          <w:r w:rsidR="002415FF" w:rsidRPr="002415FF">
            <w:rPr>
              <w:rFonts w:ascii="Tahoma" w:hAnsi="Tahoma" w:cs="Tahoma"/>
              <w:b/>
              <w:noProof/>
              <w:webHidden/>
            </w:rPr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separate"/>
          </w:r>
          <w:ins w:id="69" w:author="Автор">
            <w:r>
              <w:rPr>
                <w:rFonts w:ascii="Tahoma" w:hAnsi="Tahoma" w:cs="Tahoma"/>
                <w:b/>
                <w:noProof/>
                <w:webHidden/>
              </w:rPr>
              <w:t>2</w:t>
            </w:r>
          </w:ins>
          <w:del w:id="70" w:author="Автор">
            <w:r w:rsidR="002415FF" w:rsidRPr="002415FF" w:rsidDel="008D06AC">
              <w:rPr>
                <w:rFonts w:ascii="Tahoma" w:hAnsi="Tahoma" w:cs="Tahoma"/>
                <w:b/>
                <w:noProof/>
                <w:webHidden/>
              </w:rPr>
              <w:delText>22</w:delText>
            </w:r>
          </w:del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end"/>
          </w:r>
          <w:r>
            <w:rPr>
              <w:rFonts w:ascii="Tahoma" w:hAnsi="Tahoma" w:cs="Tahoma"/>
              <w:b/>
              <w:noProof/>
            </w:rPr>
            <w:fldChar w:fldCharType="end"/>
          </w:r>
        </w:p>
        <w:p w14:paraId="72F99231" w14:textId="66CC7D8D" w:rsidR="002415FF" w:rsidRPr="002415FF" w:rsidRDefault="008D06AC" w:rsidP="002415FF">
          <w:pPr>
            <w:pStyle w:val="24"/>
            <w:rPr>
              <w:rFonts w:ascii="Tahoma" w:eastAsiaTheme="minorEastAsia" w:hAnsi="Tahoma" w:cs="Tahoma"/>
              <w:b/>
              <w:noProof/>
              <w:lang w:eastAsia="ru-RU"/>
            </w:rPr>
          </w:pPr>
          <w:r>
            <w:fldChar w:fldCharType="begin"/>
          </w:r>
          <w:r>
            <w:instrText xml:space="preserve"> HYPERLINK \l "_Toc47367769" </w:instrText>
          </w:r>
          <w:r>
            <w:fldChar w:fldCharType="separate"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9.</w:t>
          </w:r>
          <w:r w:rsidR="002415FF" w:rsidRPr="002415FF">
            <w:rPr>
              <w:rFonts w:ascii="Tahoma" w:eastAsiaTheme="minorEastAsia" w:hAnsi="Tahoma" w:cs="Tahoma"/>
              <w:b/>
              <w:noProof/>
              <w:lang w:eastAsia="ru-RU"/>
            </w:rPr>
            <w:tab/>
          </w:r>
          <w:r w:rsidR="002415FF" w:rsidRPr="002415FF">
            <w:rPr>
              <w:rStyle w:val="af6"/>
              <w:rFonts w:ascii="Tahoma" w:hAnsi="Tahoma" w:cs="Tahoma"/>
              <w:b/>
              <w:noProof/>
              <w:sz w:val="20"/>
              <w:szCs w:val="20"/>
            </w:rPr>
            <w:t>Гарантийные обязательства</w:t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tab/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begin"/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instrText xml:space="preserve"> PAGEREF _Toc47367769 \h </w:instrText>
          </w:r>
          <w:r w:rsidR="002415FF" w:rsidRPr="002415FF">
            <w:rPr>
              <w:rFonts w:ascii="Tahoma" w:hAnsi="Tahoma" w:cs="Tahoma"/>
              <w:b/>
              <w:noProof/>
              <w:webHidden/>
            </w:rPr>
          </w:r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separate"/>
          </w:r>
          <w:ins w:id="71" w:author="Автор">
            <w:r>
              <w:rPr>
                <w:rFonts w:ascii="Tahoma" w:hAnsi="Tahoma" w:cs="Tahoma"/>
                <w:b/>
                <w:noProof/>
                <w:webHidden/>
              </w:rPr>
              <w:t>2</w:t>
            </w:r>
          </w:ins>
          <w:del w:id="72" w:author="Автор">
            <w:r w:rsidR="002415FF" w:rsidRPr="002415FF" w:rsidDel="008D06AC">
              <w:rPr>
                <w:rFonts w:ascii="Tahoma" w:hAnsi="Tahoma" w:cs="Tahoma"/>
                <w:b/>
                <w:noProof/>
                <w:webHidden/>
              </w:rPr>
              <w:delText>22</w:delText>
            </w:r>
          </w:del>
          <w:r w:rsidR="002415FF" w:rsidRPr="002415FF">
            <w:rPr>
              <w:rFonts w:ascii="Tahoma" w:hAnsi="Tahoma" w:cs="Tahoma"/>
              <w:b/>
              <w:noProof/>
              <w:webHidden/>
            </w:rPr>
            <w:fldChar w:fldCharType="end"/>
          </w:r>
          <w:r>
            <w:rPr>
              <w:rFonts w:ascii="Tahoma" w:hAnsi="Tahoma" w:cs="Tahoma"/>
              <w:b/>
              <w:noProof/>
            </w:rPr>
            <w:fldChar w:fldCharType="end"/>
          </w:r>
        </w:p>
        <w:p w14:paraId="6E1F5265" w14:textId="25461B55" w:rsidR="001F1D11" w:rsidRPr="003876AF" w:rsidRDefault="004F75B0" w:rsidP="008E1529">
          <w:pPr>
            <w:spacing w:line="360" w:lineRule="auto"/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</w:pPr>
          <w:r w:rsidRPr="008E1529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  <w:fldChar w:fldCharType="end"/>
          </w:r>
        </w:p>
      </w:sdtContent>
    </w:sdt>
    <w:p w14:paraId="3D807F9B" w14:textId="77777777" w:rsidR="003876AF" w:rsidRDefault="003876AF" w:rsidP="003876AF">
      <w:pPr>
        <w:pStyle w:val="13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73" w:name="_Toc425337832"/>
      <w:bookmarkStart w:id="74" w:name="_Toc13669352"/>
    </w:p>
    <w:p w14:paraId="53F97C84" w14:textId="2BF2A540" w:rsidR="003876AF" w:rsidRPr="003876AF" w:rsidRDefault="006456FA" w:rsidP="003876AF">
      <w:pPr>
        <w:pStyle w:val="13"/>
        <w:numPr>
          <w:ilvl w:val="0"/>
          <w:numId w:val="6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75" w:name="_Toc47367721"/>
      <w:r w:rsidRPr="003876AF">
        <w:rPr>
          <w:rFonts w:ascii="Tahoma" w:hAnsi="Tahoma" w:cs="Tahoma"/>
          <w:b/>
          <w:color w:val="000000" w:themeColor="text1"/>
          <w:sz w:val="20"/>
          <w:szCs w:val="20"/>
        </w:rPr>
        <w:t>Принятые обозначения, сокращения, определения</w:t>
      </w:r>
      <w:bookmarkEnd w:id="73"/>
      <w:bookmarkEnd w:id="74"/>
      <w:bookmarkEnd w:id="75"/>
    </w:p>
    <w:p w14:paraId="65F3BA98" w14:textId="5BCAA251" w:rsidR="00D55731" w:rsidRPr="008E1529" w:rsidRDefault="00E73986" w:rsidP="008E1529">
      <w:pPr>
        <w:pStyle w:val="af7"/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hyperlink r:id="rId8" w:history="1">
        <w:r w:rsidR="00E947D4" w:rsidRPr="008E1529">
          <w:rPr>
            <w:rFonts w:ascii="Tahoma" w:hAnsi="Tahoma" w:cs="Tahoma"/>
            <w:b/>
            <w:color w:val="000000" w:themeColor="text1"/>
            <w:sz w:val="20"/>
            <w:szCs w:val="20"/>
          </w:rPr>
          <w:t>АО «Банк ДОМ.РФ»</w:t>
        </w:r>
      </w:hyperlink>
      <w:r w:rsidR="00E947D4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- 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</w:rPr>
        <w:t>Банк или Банк ДОМ.РФ.</w:t>
      </w:r>
    </w:p>
    <w:p w14:paraId="07C1E235" w14:textId="766A6765" w:rsidR="004F75B0" w:rsidRDefault="003876AF" w:rsidP="008E1529">
      <w:pPr>
        <w:pStyle w:val="af7"/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Система</w:t>
      </w:r>
      <w:r w:rsidR="004F75B0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-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Торговое мобильное приложение</w:t>
      </w:r>
    </w:p>
    <w:p w14:paraId="11976126" w14:textId="67D9D4E2" w:rsidR="003876AF" w:rsidRPr="003876AF" w:rsidRDefault="003876AF" w:rsidP="008E1529">
      <w:pPr>
        <w:pStyle w:val="af7"/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3876AF">
        <w:rPr>
          <w:rFonts w:ascii="Tahoma" w:hAnsi="Tahoma" w:cs="Tahoma"/>
          <w:b/>
          <w:color w:val="000000" w:themeColor="text1"/>
          <w:sz w:val="20"/>
          <w:szCs w:val="20"/>
        </w:rPr>
        <w:t xml:space="preserve">ЧТЗ </w:t>
      </w:r>
      <w:r>
        <w:rPr>
          <w:rFonts w:ascii="Tahoma" w:hAnsi="Tahoma" w:cs="Tahoma"/>
          <w:color w:val="000000" w:themeColor="text1"/>
          <w:sz w:val="20"/>
          <w:szCs w:val="20"/>
        </w:rPr>
        <w:t>– Частное техническое задание</w:t>
      </w:r>
    </w:p>
    <w:p w14:paraId="524A4411" w14:textId="77777777" w:rsidR="00E947D4" w:rsidRPr="008E1529" w:rsidRDefault="00E947D4" w:rsidP="008E1529">
      <w:pPr>
        <w:pStyle w:val="af7"/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6221AC5" w14:textId="77777777" w:rsidR="001E0544" w:rsidRPr="008E1529" w:rsidRDefault="0087376A" w:rsidP="008E1529">
      <w:pPr>
        <w:pStyle w:val="13"/>
        <w:numPr>
          <w:ilvl w:val="0"/>
          <w:numId w:val="0"/>
        </w:numPr>
        <w:spacing w:before="0" w:line="360" w:lineRule="auto"/>
        <w:ind w:left="432" w:hanging="432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76" w:name="_Toc425109048"/>
      <w:bookmarkStart w:id="77" w:name="_Toc425183408"/>
      <w:bookmarkStart w:id="78" w:name="_Toc292787636"/>
      <w:bookmarkStart w:id="79" w:name="_Toc289874475"/>
      <w:bookmarkStart w:id="80" w:name="_Toc289874536"/>
      <w:bookmarkStart w:id="81" w:name="_Toc289876710"/>
      <w:bookmarkStart w:id="82" w:name="_Toc289877129"/>
      <w:bookmarkStart w:id="83" w:name="_Toc289877227"/>
      <w:bookmarkStart w:id="84" w:name="_Toc289877287"/>
      <w:bookmarkStart w:id="85" w:name="_Toc289877330"/>
      <w:bookmarkStart w:id="86" w:name="_Toc289877871"/>
      <w:bookmarkStart w:id="87" w:name="_Toc289878978"/>
      <w:bookmarkStart w:id="88" w:name="_Toc289956291"/>
      <w:bookmarkStart w:id="89" w:name="_Toc289959749"/>
      <w:bookmarkStart w:id="90" w:name="_Toc290033284"/>
      <w:bookmarkStart w:id="91" w:name="_Toc290033385"/>
      <w:bookmarkStart w:id="92" w:name="_Toc290040805"/>
      <w:bookmarkStart w:id="93" w:name="_Toc290043383"/>
      <w:bookmarkStart w:id="94" w:name="_Toc290047006"/>
      <w:bookmarkStart w:id="95" w:name="_Toc290050883"/>
      <w:bookmarkStart w:id="96" w:name="_Toc290052225"/>
      <w:bookmarkStart w:id="97" w:name="_Toc258752273"/>
      <w:bookmarkStart w:id="98" w:name="_Toc258752841"/>
      <w:bookmarkStart w:id="99" w:name="_Toc258752914"/>
      <w:bookmarkStart w:id="100" w:name="_Toc258752971"/>
      <w:bookmarkStart w:id="101" w:name="_Toc258762950"/>
      <w:bookmarkStart w:id="102" w:name="_Toc258764501"/>
      <w:bookmarkStart w:id="103" w:name="_Toc424750811"/>
      <w:bookmarkStart w:id="104" w:name="_Toc425337833"/>
      <w:bookmarkStart w:id="105" w:name="_Toc13669353"/>
      <w:bookmarkStart w:id="106" w:name="_Toc47367722"/>
      <w:bookmarkStart w:id="107" w:name="_Toc289155815"/>
      <w:bookmarkStart w:id="108" w:name="_Toc294780740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2.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Общие сведения о работах</w:t>
      </w:r>
      <w:bookmarkEnd w:id="103"/>
      <w:bookmarkEnd w:id="104"/>
      <w:bookmarkEnd w:id="105"/>
      <w:bookmarkEnd w:id="106"/>
    </w:p>
    <w:p w14:paraId="65699BD4" w14:textId="5943AA0F" w:rsidR="00DD1CE2" w:rsidRPr="008E1529" w:rsidRDefault="00D4227F" w:rsidP="008E1529">
      <w:p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Документ предназначен для фиксации требований по проекту создания торгового мобильного приложения для 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Банк ДОМ.РФ</w:t>
      </w:r>
      <w:r w:rsidR="00DD1CE2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1F8C10EC" w14:textId="77777777" w:rsidR="001E0544" w:rsidRPr="008E1529" w:rsidRDefault="00DD1CE2" w:rsidP="008E1529">
      <w:p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Торговое </w:t>
      </w:r>
      <w:r w:rsidR="00BD50D7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мобильное приложение </w:t>
      </w:r>
      <w:r w:rsidR="00D4227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–</w:t>
      </w:r>
      <w:r w:rsidR="00D36A26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сервис, позволяющий клиентам, </w:t>
      </w:r>
      <w:r w:rsidR="001E0544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находящимся</w:t>
      </w:r>
      <w:r w:rsidR="00D36A26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брокерском обслуживании </w:t>
      </w:r>
      <w:hyperlink r:id="rId9" w:history="1">
        <w:r w:rsidR="00D36A26" w:rsidRPr="008E1529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</w:rPr>
          <w:t>АО «Банк ДОМ.РФ»</w:t>
        </w:r>
      </w:hyperlink>
      <w:r w:rsidR="00D36A26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r w:rsidR="001E0544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получить доступ на Московскую биржу для работы с российскими акциями и облигациями, на Санкт-Петербургскую биржу для торговли иностранными ценными бумагами, а также на ряд внебиржевых</w:t>
      </w:r>
      <w:r w:rsidR="00D4227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площадок</w:t>
      </w:r>
      <w:r w:rsidR="001E0544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5B71FFB4" w14:textId="77777777" w:rsidR="00D36A26" w:rsidRPr="008E1529" w:rsidRDefault="00D36A26" w:rsidP="008E1529">
      <w:pPr>
        <w:spacing w:line="360" w:lineRule="auto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Приложение будет доступно для клиентов</w:t>
      </w:r>
      <w:r w:rsidR="00E947D4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следующих сегментов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: </w:t>
      </w:r>
    </w:p>
    <w:p w14:paraId="3F6B91A7" w14:textId="371B828D" w:rsidR="00D4227F" w:rsidRPr="008E1529" w:rsidRDefault="003B3FEE" w:rsidP="008E1529">
      <w:pPr>
        <w:pStyle w:val="a7"/>
        <w:numPr>
          <w:ilvl w:val="0"/>
          <w:numId w:val="44"/>
        </w:num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ВИП;</w:t>
      </w:r>
    </w:p>
    <w:p w14:paraId="1CBF97C6" w14:textId="1C8D2447" w:rsidR="001E0544" w:rsidRPr="008E1529" w:rsidRDefault="003B3FEE" w:rsidP="008E1529">
      <w:pPr>
        <w:pStyle w:val="a7"/>
        <w:numPr>
          <w:ilvl w:val="0"/>
          <w:numId w:val="44"/>
        </w:num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Премиум;</w:t>
      </w:r>
    </w:p>
    <w:p w14:paraId="7D2E542D" w14:textId="1183108C" w:rsidR="00D4227F" w:rsidRPr="008E1529" w:rsidRDefault="003B3FEE" w:rsidP="008E1529">
      <w:pPr>
        <w:pStyle w:val="a7"/>
        <w:numPr>
          <w:ilvl w:val="0"/>
          <w:numId w:val="44"/>
        </w:num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val="en-US"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val="en-US" w:eastAsia="ru-RU"/>
        </w:rPr>
        <w:t>М</w:t>
      </w:r>
      <w:r w:rsidR="00D4227F" w:rsidRPr="008E1529">
        <w:rPr>
          <w:rFonts w:ascii="Tahoma" w:eastAsia="Times New Roman" w:hAnsi="Tahoma" w:cs="Tahoma"/>
          <w:color w:val="000000" w:themeColor="text1"/>
          <w:sz w:val="20"/>
          <w:szCs w:val="20"/>
          <w:lang w:val="en-US" w:eastAsia="ru-RU"/>
        </w:rPr>
        <w:t>ассовый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;</w:t>
      </w:r>
    </w:p>
    <w:p w14:paraId="75604CF6" w14:textId="77777777" w:rsidR="002E1061" w:rsidRPr="008E1529" w:rsidRDefault="00186E87" w:rsidP="008E1529">
      <w:pPr>
        <w:spacing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Реализация проекта</w:t>
      </w:r>
      <w:r w:rsidR="007D0099" w:rsidRPr="008E1529">
        <w:rPr>
          <w:rFonts w:ascii="Tahoma" w:hAnsi="Tahoma" w:cs="Tahoma"/>
          <w:color w:val="000000" w:themeColor="text1"/>
          <w:sz w:val="20"/>
          <w:szCs w:val="20"/>
        </w:rPr>
        <w:t xml:space="preserve"> позволит</w:t>
      </w:r>
      <w:r w:rsidR="002E1061" w:rsidRPr="008E1529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</w:p>
    <w:p w14:paraId="0A757B12" w14:textId="77777777" w:rsidR="002E1061" w:rsidRPr="008E1529" w:rsidRDefault="001E0544" w:rsidP="008E1529">
      <w:pPr>
        <w:pStyle w:val="G5"/>
        <w:numPr>
          <w:ilvl w:val="0"/>
          <w:numId w:val="36"/>
        </w:numPr>
        <w:ind w:left="709"/>
        <w:jc w:val="both"/>
        <w:rPr>
          <w:rFonts w:ascii="Tahoma" w:hAnsi="Tahoma" w:cs="Tahoma"/>
          <w:color w:val="000000" w:themeColor="text1"/>
          <w:sz w:val="20"/>
          <w:szCs w:val="20"/>
          <w:lang w:val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предоставить качественный брокерский сервис как существующим, так и будущим Клиентам 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Банка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  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ДОМ.РФ</w:t>
      </w:r>
      <w:r w:rsidR="002E1061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; </w:t>
      </w:r>
    </w:p>
    <w:p w14:paraId="57FF2533" w14:textId="77777777" w:rsidR="002E1061" w:rsidRPr="008E1529" w:rsidRDefault="001E0544" w:rsidP="008E1529">
      <w:pPr>
        <w:pStyle w:val="G5"/>
        <w:numPr>
          <w:ilvl w:val="0"/>
          <w:numId w:val="36"/>
        </w:numPr>
        <w:jc w:val="both"/>
        <w:rPr>
          <w:rFonts w:ascii="Tahoma" w:hAnsi="Tahoma" w:cs="Tahoma"/>
          <w:color w:val="000000" w:themeColor="text1"/>
          <w:sz w:val="20"/>
          <w:szCs w:val="20"/>
          <w:lang w:val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упростить процедуру принятия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 текущих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 и будущих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 клиентов Банка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на брокерское</w:t>
      </w:r>
      <w:r w:rsidR="00E947D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обслуживание</w:t>
      </w:r>
      <w:r w:rsidR="002E1061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;</w:t>
      </w:r>
    </w:p>
    <w:p w14:paraId="7242F030" w14:textId="77777777" w:rsidR="00D4227F" w:rsidRPr="008E1529" w:rsidRDefault="00E947D4" w:rsidP="008E1529">
      <w:pPr>
        <w:pStyle w:val="G5"/>
        <w:numPr>
          <w:ilvl w:val="0"/>
          <w:numId w:val="36"/>
        </w:numPr>
        <w:jc w:val="both"/>
        <w:rPr>
          <w:rFonts w:ascii="Tahoma" w:hAnsi="Tahoma" w:cs="Tahoma"/>
          <w:color w:val="000000" w:themeColor="text1"/>
          <w:sz w:val="20"/>
          <w:szCs w:val="20"/>
          <w:lang w:val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изменить позиционирование Банка ДОМ.РФ на рынке брокерского обслуживания</w:t>
      </w:r>
      <w:r w:rsidR="002E1061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; </w:t>
      </w:r>
    </w:p>
    <w:p w14:paraId="0D055967" w14:textId="77777777" w:rsidR="002E1061" w:rsidRPr="008E1529" w:rsidRDefault="00997CC6" w:rsidP="008E1529">
      <w:pPr>
        <w:pStyle w:val="G5"/>
        <w:numPr>
          <w:ilvl w:val="0"/>
          <w:numId w:val="36"/>
        </w:numPr>
        <w:jc w:val="both"/>
        <w:rPr>
          <w:rFonts w:ascii="Tahoma" w:hAnsi="Tahoma" w:cs="Tahoma"/>
          <w:color w:val="000000" w:themeColor="text1"/>
          <w:sz w:val="20"/>
          <w:szCs w:val="20"/>
          <w:lang w:val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увеличить </w:t>
      </w:r>
      <w:r w:rsidR="001E0544"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 xml:space="preserve">комиссионную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ru-RU"/>
        </w:rPr>
        <w:t>прибыль Банка ДОМ.РФ</w:t>
      </w:r>
      <w:r w:rsidR="00D4227F" w:rsidRPr="008E1529">
        <w:rPr>
          <w:rFonts w:ascii="Tahoma" w:hAnsi="Tahoma" w:cs="Tahoma"/>
          <w:color w:val="000000" w:themeColor="text1"/>
          <w:sz w:val="20"/>
          <w:szCs w:val="20"/>
          <w:lang w:val="ru-RU" w:eastAsia="ru-RU"/>
        </w:rPr>
        <w:t>.</w:t>
      </w:r>
    </w:p>
    <w:p w14:paraId="2143708E" w14:textId="77777777" w:rsidR="006456FA" w:rsidRPr="008E1529" w:rsidRDefault="009222EC" w:rsidP="008E1529">
      <w:pPr>
        <w:pStyle w:val="21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09" w:name="_Toc47367723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2.1. </w:t>
      </w:r>
      <w:bookmarkStart w:id="110" w:name="_Toc465667952"/>
      <w:bookmarkStart w:id="111" w:name="_Toc465672556"/>
      <w:bookmarkStart w:id="112" w:name="_Toc354412543"/>
      <w:bookmarkStart w:id="113" w:name="_Toc424750812"/>
      <w:bookmarkStart w:id="114" w:name="_Toc425337834"/>
      <w:bookmarkStart w:id="115" w:name="_Toc13669354"/>
      <w:bookmarkEnd w:id="110"/>
      <w:bookmarkEnd w:id="111"/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Полное наименование работ</w:t>
      </w:r>
      <w:bookmarkEnd w:id="109"/>
      <w:bookmarkEnd w:id="112"/>
      <w:bookmarkEnd w:id="113"/>
      <w:bookmarkEnd w:id="114"/>
      <w:bookmarkEnd w:id="115"/>
    </w:p>
    <w:p w14:paraId="3341AA8A" w14:textId="77777777" w:rsidR="006456FA" w:rsidRPr="008E1529" w:rsidRDefault="006456FA" w:rsidP="008E1529">
      <w:pPr>
        <w:spacing w:after="4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Полное наименование: </w:t>
      </w:r>
      <w:r w:rsidR="001E0544" w:rsidRPr="008E1529">
        <w:rPr>
          <w:rFonts w:ascii="Tahoma" w:hAnsi="Tahoma" w:cs="Tahoma"/>
          <w:color w:val="000000" w:themeColor="text1"/>
          <w:sz w:val="20"/>
          <w:szCs w:val="20"/>
        </w:rPr>
        <w:t>проектирование и разработка</w:t>
      </w:r>
      <w:r w:rsidR="00CB5CDA"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32984" w:rsidRPr="008E1529">
        <w:rPr>
          <w:rFonts w:ascii="Tahoma" w:hAnsi="Tahoma" w:cs="Tahoma"/>
          <w:color w:val="000000" w:themeColor="text1"/>
          <w:sz w:val="20"/>
          <w:szCs w:val="20"/>
        </w:rPr>
        <w:t>торгового мобильного приложения</w:t>
      </w:r>
      <w:r w:rsidR="00CB5CDA"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0" w:history="1">
        <w:r w:rsidR="00E32984" w:rsidRPr="008E1529">
          <w:rPr>
            <w:rFonts w:ascii="Tahoma" w:hAnsi="Tahoma" w:cs="Tahoma"/>
            <w:color w:val="000000" w:themeColor="text1"/>
            <w:sz w:val="20"/>
            <w:szCs w:val="20"/>
          </w:rPr>
          <w:t>АО «Банк ДОМ.РФ»</w:t>
        </w:r>
      </w:hyperlink>
      <w:r w:rsidR="00E32984"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79383763" w14:textId="77777777" w:rsidR="006456FA" w:rsidRPr="008E1529" w:rsidRDefault="009222EC" w:rsidP="008E1529">
      <w:pPr>
        <w:pStyle w:val="21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16" w:name="_Toc465672558"/>
      <w:bookmarkStart w:id="117" w:name="_Toc354412544"/>
      <w:bookmarkStart w:id="118" w:name="_Toc424750813"/>
      <w:bookmarkStart w:id="119" w:name="_Toc425337835"/>
      <w:bookmarkStart w:id="120" w:name="_Toc13669355"/>
      <w:bookmarkStart w:id="121" w:name="_Toc47367724"/>
      <w:bookmarkEnd w:id="116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2.2.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Заказчик</w:t>
      </w:r>
      <w:bookmarkEnd w:id="117"/>
      <w:bookmarkEnd w:id="118"/>
      <w:bookmarkEnd w:id="119"/>
      <w:bookmarkEnd w:id="120"/>
      <w:bookmarkEnd w:id="121"/>
    </w:p>
    <w:bookmarkStart w:id="122" w:name="_Toc465672560"/>
    <w:bookmarkStart w:id="123" w:name="_Toc354412545"/>
    <w:bookmarkStart w:id="124" w:name="_Toc424750814"/>
    <w:bookmarkStart w:id="125" w:name="_Toc425337836"/>
    <w:bookmarkStart w:id="126" w:name="_Toc13669356"/>
    <w:bookmarkEnd w:id="122"/>
    <w:p w14:paraId="7CB1C733" w14:textId="77777777" w:rsidR="00E32984" w:rsidRPr="008E1529" w:rsidRDefault="00E32984" w:rsidP="008E1529">
      <w:pPr>
        <w:pStyle w:val="21"/>
        <w:numPr>
          <w:ilvl w:val="0"/>
          <w:numId w:val="0"/>
        </w:numPr>
        <w:spacing w:before="120" w:after="40" w:line="360" w:lineRule="auto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</w:rPr>
        <w:fldChar w:fldCharType="begin"/>
      </w:r>
      <w:r w:rsidRPr="008E1529">
        <w:rPr>
          <w:rFonts w:ascii="Tahoma" w:eastAsiaTheme="minorHAnsi" w:hAnsi="Tahoma" w:cs="Tahoma"/>
          <w:color w:val="000000" w:themeColor="text1"/>
          <w:sz w:val="20"/>
          <w:szCs w:val="20"/>
        </w:rPr>
        <w:instrText xml:space="preserve"> HYPERLINK "http://xn--80awhdgm.xn--d1aqf.xn--p1ai/company/structure.php?set_filter_structure=Y&amp;structure_UF_DEPARTMENT=13097" </w:instrText>
      </w:r>
      <w:r w:rsidRPr="008E1529">
        <w:rPr>
          <w:rFonts w:ascii="Tahoma" w:eastAsiaTheme="minorHAnsi" w:hAnsi="Tahoma" w:cs="Tahoma"/>
          <w:color w:val="000000" w:themeColor="text1"/>
          <w:sz w:val="20"/>
          <w:szCs w:val="20"/>
        </w:rPr>
        <w:fldChar w:fldCharType="separate"/>
      </w:r>
      <w:bookmarkStart w:id="127" w:name="_Toc47367725"/>
      <w:bookmarkStart w:id="128" w:name="_Toc46740263"/>
      <w:bookmarkStart w:id="129" w:name="_Toc46736911"/>
      <w:r w:rsidRPr="008E1529">
        <w:rPr>
          <w:rFonts w:ascii="Tahoma" w:eastAsiaTheme="minorHAnsi" w:hAnsi="Tahoma" w:cs="Tahoma"/>
          <w:color w:val="000000" w:themeColor="text1"/>
          <w:sz w:val="20"/>
          <w:szCs w:val="20"/>
        </w:rPr>
        <w:t>АО «Банк ДОМ.РФ»</w:t>
      </w:r>
      <w:bookmarkEnd w:id="127"/>
      <w:bookmarkEnd w:id="128"/>
      <w:bookmarkEnd w:id="129"/>
      <w:r w:rsidRPr="008E1529">
        <w:rPr>
          <w:rFonts w:ascii="Tahoma" w:eastAsiaTheme="minorHAnsi" w:hAnsi="Tahoma" w:cs="Tahoma"/>
          <w:color w:val="000000" w:themeColor="text1"/>
          <w:sz w:val="20"/>
          <w:szCs w:val="20"/>
        </w:rPr>
        <w:fldChar w:fldCharType="end"/>
      </w:r>
    </w:p>
    <w:p w14:paraId="4B33E1A5" w14:textId="77777777" w:rsidR="006456FA" w:rsidRPr="008E1529" w:rsidRDefault="009222EC" w:rsidP="008E1529">
      <w:pPr>
        <w:pStyle w:val="21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30" w:name="_Toc47367726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2.3.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Исполнитель</w:t>
      </w:r>
      <w:bookmarkEnd w:id="123"/>
      <w:bookmarkEnd w:id="124"/>
      <w:bookmarkEnd w:id="125"/>
      <w:bookmarkEnd w:id="126"/>
      <w:bookmarkEnd w:id="130"/>
    </w:p>
    <w:p w14:paraId="206442FF" w14:textId="4A2BD4A5" w:rsidR="00CB5CDA" w:rsidRPr="008E1529" w:rsidRDefault="00CB5CDA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Определяется по итогам </w:t>
      </w:r>
      <w:del w:id="131" w:author="Автор">
        <w:r w:rsidRPr="008E1529" w:rsidDel="008D06AC">
          <w:rPr>
            <w:rFonts w:ascii="Tahoma" w:hAnsi="Tahoma" w:cs="Tahoma"/>
            <w:color w:val="000000" w:themeColor="text1"/>
            <w:sz w:val="20"/>
            <w:szCs w:val="20"/>
          </w:rPr>
          <w:delText>конкурсных процедур</w:delText>
        </w:r>
      </w:del>
      <w:ins w:id="132" w:author="Автор">
        <w:r w:rsidR="008D06AC">
          <w:rPr>
            <w:rFonts w:ascii="Tahoma" w:hAnsi="Tahoma" w:cs="Tahoma"/>
            <w:color w:val="000000" w:themeColor="text1"/>
            <w:sz w:val="20"/>
            <w:szCs w:val="20"/>
          </w:rPr>
          <w:t>конкурентной закупки</w:t>
        </w:r>
      </w:ins>
      <w:r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16AF220" w14:textId="77777777" w:rsidR="006456FA" w:rsidRPr="008E1529" w:rsidRDefault="009222EC" w:rsidP="008E1529">
      <w:pPr>
        <w:pStyle w:val="21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33" w:name="_Toc465672562"/>
      <w:bookmarkStart w:id="134" w:name="_Toc13669358"/>
      <w:bookmarkStart w:id="135" w:name="_Toc47367727"/>
      <w:bookmarkEnd w:id="133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2.4.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Сроки выполнения работ</w:t>
      </w:r>
      <w:bookmarkEnd w:id="134"/>
      <w:bookmarkEnd w:id="135"/>
    </w:p>
    <w:p w14:paraId="3ED78606" w14:textId="4D4861D0" w:rsidR="00D4227F" w:rsidRPr="008E1529" w:rsidRDefault="00D4227F" w:rsidP="008E1529">
      <w:pPr>
        <w:spacing w:after="0" w:line="360" w:lineRule="auto"/>
        <w:rPr>
          <w:rFonts w:ascii="Tahoma" w:hAnsi="Tahoma" w:cs="Tahoma"/>
          <w:i/>
          <w:color w:val="000000" w:themeColor="text1"/>
          <w:sz w:val="20"/>
          <w:szCs w:val="20"/>
        </w:rPr>
      </w:pPr>
      <w:bookmarkStart w:id="136" w:name="_Toc465672565"/>
      <w:bookmarkStart w:id="137" w:name="_Toc423538930"/>
      <w:bookmarkStart w:id="138" w:name="_Toc425337838"/>
      <w:bookmarkStart w:id="139" w:name="_Toc13669359"/>
      <w:bookmarkEnd w:id="136"/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C момента заключения договора – </w:t>
      </w:r>
      <w:del w:id="140" w:author="Автор">
        <w:r w:rsidRPr="008E1529" w:rsidDel="00E73986">
          <w:rPr>
            <w:rFonts w:ascii="Tahoma" w:hAnsi="Tahoma" w:cs="Tahoma"/>
            <w:color w:val="000000" w:themeColor="text1"/>
            <w:sz w:val="20"/>
            <w:szCs w:val="20"/>
          </w:rPr>
          <w:delText>7-</w:delText>
        </w:r>
      </w:del>
      <w:r w:rsidR="00FD7E89" w:rsidRPr="008E1529">
        <w:rPr>
          <w:rFonts w:ascii="Tahoma" w:hAnsi="Tahoma" w:cs="Tahoma"/>
          <w:color w:val="000000" w:themeColor="text1"/>
          <w:sz w:val="20"/>
          <w:szCs w:val="20"/>
        </w:rPr>
        <w:t>8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commentRangeStart w:id="141"/>
      <w:commentRangeStart w:id="142"/>
      <w:r w:rsidRPr="008E1529">
        <w:rPr>
          <w:rFonts w:ascii="Tahoma" w:hAnsi="Tahoma" w:cs="Tahoma"/>
          <w:color w:val="000000" w:themeColor="text1"/>
          <w:sz w:val="20"/>
          <w:szCs w:val="20"/>
        </w:rPr>
        <w:t>месяцев</w:t>
      </w:r>
      <w:commentRangeEnd w:id="141"/>
      <w:r w:rsidR="008D06AC">
        <w:rPr>
          <w:rStyle w:val="aa"/>
        </w:rPr>
        <w:commentReference w:id="141"/>
      </w:r>
      <w:commentRangeEnd w:id="142"/>
      <w:r w:rsidR="0086377D">
        <w:rPr>
          <w:rStyle w:val="aa"/>
        </w:rPr>
        <w:commentReference w:id="142"/>
      </w:r>
      <w:ins w:id="143" w:author="Автор">
        <w:r w:rsidR="00E73986">
          <w:rPr>
            <w:rFonts w:ascii="Tahoma" w:hAnsi="Tahoma" w:cs="Tahoma"/>
            <w:color w:val="000000" w:themeColor="text1"/>
            <w:sz w:val="20"/>
            <w:szCs w:val="20"/>
          </w:rPr>
          <w:t>, но не позднее</w:t>
        </w:r>
        <w:r w:rsidR="00E732F1">
          <w:rPr>
            <w:rFonts w:ascii="Tahoma" w:hAnsi="Tahoma" w:cs="Tahoma"/>
            <w:color w:val="000000" w:themeColor="text1"/>
            <w:sz w:val="20"/>
            <w:szCs w:val="20"/>
          </w:rPr>
          <w:t xml:space="preserve"> 30 сентября</w:t>
        </w:r>
        <w:r w:rsidR="00E73986">
          <w:rPr>
            <w:rFonts w:ascii="Tahoma" w:hAnsi="Tahoma" w:cs="Tahoma"/>
            <w:color w:val="000000" w:themeColor="text1"/>
            <w:sz w:val="20"/>
            <w:szCs w:val="20"/>
          </w:rPr>
          <w:t xml:space="preserve"> 2021 года</w:t>
        </w:r>
      </w:ins>
      <w:del w:id="144" w:author="Автор">
        <w:r w:rsidRPr="008E1529" w:rsidDel="00E73986">
          <w:rPr>
            <w:rFonts w:ascii="Tahoma" w:hAnsi="Tahoma" w:cs="Tahoma"/>
            <w:color w:val="000000" w:themeColor="text1"/>
            <w:sz w:val="20"/>
            <w:szCs w:val="20"/>
          </w:rPr>
          <w:delText>.</w:delText>
        </w:r>
      </w:del>
    </w:p>
    <w:p w14:paraId="6D3D6A32" w14:textId="77777777" w:rsidR="00186E87" w:rsidRPr="008E1529" w:rsidRDefault="00186E87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681FEE15" w14:textId="77777777" w:rsidR="004677F2" w:rsidRPr="008E1529" w:rsidRDefault="009222EC" w:rsidP="008E1529">
      <w:pPr>
        <w:pStyle w:val="13"/>
        <w:numPr>
          <w:ilvl w:val="0"/>
          <w:numId w:val="0"/>
        </w:numPr>
        <w:spacing w:before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45" w:name="_Toc47367728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3.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Цели и задачи</w:t>
      </w:r>
      <w:bookmarkEnd w:id="137"/>
      <w:bookmarkEnd w:id="138"/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проекта</w:t>
      </w:r>
      <w:bookmarkEnd w:id="139"/>
      <w:bookmarkEnd w:id="145"/>
    </w:p>
    <w:p w14:paraId="2BFD8774" w14:textId="7771C7C3" w:rsidR="00DD1CE2" w:rsidRPr="008E1529" w:rsidRDefault="006456FA" w:rsidP="008E1529">
      <w:pPr>
        <w:widowControl w:val="0"/>
        <w:spacing w:line="360" w:lineRule="auto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Основной целью проекта является создание </w:t>
      </w:r>
      <w:r w:rsidR="00E32984" w:rsidRPr="008E1529">
        <w:rPr>
          <w:rFonts w:ascii="Tahoma" w:hAnsi="Tahoma" w:cs="Tahoma"/>
          <w:color w:val="000000" w:themeColor="text1"/>
          <w:sz w:val="20"/>
          <w:szCs w:val="20"/>
        </w:rPr>
        <w:t xml:space="preserve">современного и простого в использовании </w:t>
      </w:r>
      <w:r w:rsidR="007F2558" w:rsidRPr="008E1529">
        <w:rPr>
          <w:rFonts w:ascii="Tahoma" w:hAnsi="Tahoma" w:cs="Tahoma"/>
          <w:color w:val="000000" w:themeColor="text1"/>
          <w:sz w:val="20"/>
          <w:szCs w:val="20"/>
        </w:rPr>
        <w:t>торгового</w:t>
      </w:r>
      <w:ins w:id="146" w:author="Автор">
        <w:r w:rsidR="00AF137F">
          <w:rPr>
            <w:rFonts w:ascii="Tahoma" w:hAnsi="Tahoma" w:cs="Tahoma"/>
            <w:color w:val="000000" w:themeColor="text1"/>
            <w:sz w:val="20"/>
            <w:szCs w:val="20"/>
          </w:rPr>
          <w:t xml:space="preserve"> </w:t>
        </w:r>
      </w:ins>
      <w:r w:rsidR="007F2558" w:rsidRPr="008E1529">
        <w:rPr>
          <w:rFonts w:ascii="Tahoma" w:hAnsi="Tahoma" w:cs="Tahoma"/>
          <w:color w:val="000000" w:themeColor="text1"/>
          <w:sz w:val="20"/>
          <w:szCs w:val="20"/>
        </w:rPr>
        <w:t>мобильного приложения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32984" w:rsidRPr="008E1529">
        <w:rPr>
          <w:rFonts w:ascii="Tahoma" w:hAnsi="Tahoma" w:cs="Tahoma"/>
          <w:color w:val="000000" w:themeColor="text1"/>
          <w:sz w:val="20"/>
          <w:szCs w:val="20"/>
        </w:rPr>
        <w:t xml:space="preserve">для </w:t>
      </w:r>
      <w:r w:rsidR="00552C49" w:rsidRPr="008E1529">
        <w:rPr>
          <w:rFonts w:ascii="Tahoma" w:hAnsi="Tahoma" w:cs="Tahoma"/>
          <w:color w:val="000000" w:themeColor="text1"/>
          <w:sz w:val="20"/>
          <w:szCs w:val="20"/>
        </w:rPr>
        <w:t xml:space="preserve">торговли </w:t>
      </w:r>
      <w:r w:rsidR="00DD1CE2" w:rsidRPr="008E1529">
        <w:rPr>
          <w:rFonts w:ascii="Tahoma" w:hAnsi="Tahoma" w:cs="Tahoma"/>
          <w:color w:val="000000" w:themeColor="text1"/>
          <w:sz w:val="20"/>
          <w:szCs w:val="20"/>
        </w:rPr>
        <w:t>клиент</w:t>
      </w:r>
      <w:r w:rsidR="00BA33B9" w:rsidRPr="008E1529">
        <w:rPr>
          <w:rFonts w:ascii="Tahoma" w:hAnsi="Tahoma" w:cs="Tahoma"/>
          <w:color w:val="000000" w:themeColor="text1"/>
          <w:sz w:val="20"/>
          <w:szCs w:val="20"/>
        </w:rPr>
        <w:t xml:space="preserve">ами </w:t>
      </w:r>
      <w:r w:rsidR="00DD1CE2" w:rsidRPr="008E1529">
        <w:rPr>
          <w:rFonts w:ascii="Tahoma" w:hAnsi="Tahoma" w:cs="Tahoma"/>
          <w:color w:val="000000" w:themeColor="text1"/>
          <w:sz w:val="20"/>
          <w:szCs w:val="20"/>
        </w:rPr>
        <w:t xml:space="preserve">Банка </w:t>
      </w:r>
      <w:r w:rsidR="00BA33B9" w:rsidRPr="008E1529">
        <w:rPr>
          <w:rFonts w:ascii="Tahoma" w:hAnsi="Tahoma" w:cs="Tahoma"/>
          <w:color w:val="000000" w:themeColor="text1"/>
          <w:sz w:val="20"/>
          <w:szCs w:val="20"/>
        </w:rPr>
        <w:t>на рынке ценных бумаг.</w:t>
      </w:r>
    </w:p>
    <w:p w14:paraId="38422F3A" w14:textId="77777777" w:rsidR="00DD1CE2" w:rsidRPr="008E1529" w:rsidRDefault="006456FA" w:rsidP="008E1529">
      <w:pPr>
        <w:widowControl w:val="0"/>
        <w:spacing w:line="360" w:lineRule="auto"/>
        <w:contextualSpacing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Для достижения поставленной цели предполагается </w:t>
      </w:r>
      <w:r w:rsidR="00DD1CE2" w:rsidRPr="008E1529">
        <w:rPr>
          <w:rFonts w:ascii="Tahoma" w:hAnsi="Tahoma" w:cs="Tahoma"/>
          <w:color w:val="000000" w:themeColor="text1"/>
          <w:sz w:val="20"/>
          <w:szCs w:val="20"/>
        </w:rPr>
        <w:t>реализовать следующие компоненты:</w:t>
      </w:r>
    </w:p>
    <w:p w14:paraId="5E1AA5DA" w14:textId="77777777" w:rsidR="00E32984" w:rsidRPr="008E1529" w:rsidRDefault="00C83E2B" w:rsidP="008E1529">
      <w:pPr>
        <w:pStyle w:val="a7"/>
        <w:widowControl w:val="0"/>
        <w:numPr>
          <w:ilvl w:val="0"/>
          <w:numId w:val="45"/>
        </w:numPr>
        <w:spacing w:line="36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Клиентскую часть</w:t>
      </w:r>
      <w:r w:rsidR="00E32984" w:rsidRPr="008E1529">
        <w:rPr>
          <w:rFonts w:ascii="Tahoma" w:hAnsi="Tahoma" w:cs="Tahoma"/>
          <w:color w:val="000000" w:themeColor="text1"/>
          <w:sz w:val="20"/>
          <w:szCs w:val="20"/>
        </w:rPr>
        <w:t xml:space="preserve"> торгового мобильного приложения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на платформах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en-US"/>
        </w:rPr>
        <w:t>IOS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и </w:t>
      </w:r>
      <w:r w:rsidRPr="008E1529">
        <w:rPr>
          <w:rFonts w:ascii="Tahoma" w:hAnsi="Tahoma" w:cs="Tahoma"/>
          <w:color w:val="000000" w:themeColor="text1"/>
          <w:sz w:val="20"/>
          <w:szCs w:val="20"/>
          <w:lang w:val="en-US"/>
        </w:rPr>
        <w:t>Android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F59779C" w14:textId="77777777" w:rsidR="00815181" w:rsidRPr="008E1529" w:rsidRDefault="00C83E2B" w:rsidP="008E1529">
      <w:pPr>
        <w:pStyle w:val="a7"/>
        <w:widowControl w:val="0"/>
        <w:numPr>
          <w:ilvl w:val="0"/>
          <w:numId w:val="45"/>
        </w:numPr>
        <w:spacing w:line="36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Серверную часть торгового мобильного приложения.</w:t>
      </w:r>
    </w:p>
    <w:p w14:paraId="664E6639" w14:textId="185753A0" w:rsidR="00461191" w:rsidRPr="008E1529" w:rsidRDefault="00461191" w:rsidP="008E1529">
      <w:pPr>
        <w:pStyle w:val="a7"/>
        <w:widowControl w:val="0"/>
        <w:numPr>
          <w:ilvl w:val="0"/>
          <w:numId w:val="45"/>
        </w:numPr>
        <w:spacing w:line="36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Микросервисы, реализующие прикладную </w:t>
      </w:r>
      <w:del w:id="147" w:author="Автор">
        <w:r w:rsidR="00CA3CFF" w:rsidRPr="008E1529" w:rsidDel="00AF137F">
          <w:rPr>
            <w:rFonts w:ascii="Tahoma" w:hAnsi="Tahoma" w:cs="Tahoma"/>
            <w:color w:val="000000" w:themeColor="text1"/>
            <w:sz w:val="20"/>
            <w:szCs w:val="20"/>
          </w:rPr>
          <w:delText>функциональност</w:delText>
        </w:r>
      </w:del>
      <w:ins w:id="148" w:author="Автор">
        <w:r w:rsidR="00AF137F" w:rsidRPr="008E1529">
          <w:rPr>
            <w:rFonts w:ascii="Tahoma" w:hAnsi="Tahoma" w:cs="Tahoma"/>
            <w:color w:val="000000" w:themeColor="text1"/>
            <w:sz w:val="20"/>
            <w:szCs w:val="20"/>
          </w:rPr>
          <w:t>функциональность</w:t>
        </w:r>
      </w:ins>
      <w:del w:id="149" w:author="Автор">
        <w:r w:rsidR="00CA3CFF" w:rsidRPr="008E1529" w:rsidDel="00AF137F">
          <w:rPr>
            <w:rFonts w:ascii="Tahoma" w:hAnsi="Tahoma" w:cs="Tahoma"/>
            <w:color w:val="000000" w:themeColor="text1"/>
            <w:sz w:val="20"/>
            <w:szCs w:val="20"/>
            <w:lang w:val="en-US"/>
          </w:rPr>
          <w:delText>ь</w:delText>
        </w:r>
      </w:del>
      <w:r w:rsidR="00CA3CFF"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8B48EA4" w14:textId="054E8CB5" w:rsidR="007F2558" w:rsidRPr="008E1529" w:rsidRDefault="00461191" w:rsidP="008E1529">
      <w:pPr>
        <w:pStyle w:val="a7"/>
        <w:widowControl w:val="0"/>
        <w:numPr>
          <w:ilvl w:val="0"/>
          <w:numId w:val="45"/>
        </w:numPr>
        <w:spacing w:line="360" w:lineRule="auto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Интеграционные сервисы, обеспечивающие передачу данных между микросервисами, сервисами и системами.</w:t>
      </w:r>
    </w:p>
    <w:p w14:paraId="7FACF5CA" w14:textId="77777777" w:rsidR="00762152" w:rsidRPr="008E1529" w:rsidRDefault="00762152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295E5460" w14:textId="45A285B8" w:rsidR="006456FA" w:rsidRPr="008E1529" w:rsidRDefault="009222EC" w:rsidP="008E1529">
      <w:pPr>
        <w:pStyle w:val="13"/>
        <w:numPr>
          <w:ilvl w:val="0"/>
          <w:numId w:val="0"/>
        </w:numPr>
        <w:spacing w:before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50" w:name="_Toc487636400"/>
      <w:bookmarkStart w:id="151" w:name="_Toc425241438"/>
      <w:bookmarkStart w:id="152" w:name="_Toc425267809"/>
      <w:bookmarkStart w:id="153" w:name="_Toc425268867"/>
      <w:bookmarkStart w:id="154" w:name="_Toc425269611"/>
      <w:bookmarkStart w:id="155" w:name="_Toc425241439"/>
      <w:bookmarkStart w:id="156" w:name="_Toc425267810"/>
      <w:bookmarkStart w:id="157" w:name="_Toc425268868"/>
      <w:bookmarkStart w:id="158" w:name="_Toc425269612"/>
      <w:bookmarkStart w:id="159" w:name="_Toc425241440"/>
      <w:bookmarkStart w:id="160" w:name="_Toc425267811"/>
      <w:bookmarkStart w:id="161" w:name="_Toc425268869"/>
      <w:bookmarkStart w:id="162" w:name="_Toc425269613"/>
      <w:bookmarkStart w:id="163" w:name="_Toc425241441"/>
      <w:bookmarkStart w:id="164" w:name="_Toc425267812"/>
      <w:bookmarkStart w:id="165" w:name="_Toc425268870"/>
      <w:bookmarkStart w:id="166" w:name="_Toc425269614"/>
      <w:bookmarkStart w:id="167" w:name="_Toc425241442"/>
      <w:bookmarkStart w:id="168" w:name="_Toc425267813"/>
      <w:bookmarkStart w:id="169" w:name="_Toc425268871"/>
      <w:bookmarkStart w:id="170" w:name="_Toc425269615"/>
      <w:bookmarkStart w:id="171" w:name="_Toc425241443"/>
      <w:bookmarkStart w:id="172" w:name="_Toc425267814"/>
      <w:bookmarkStart w:id="173" w:name="_Toc425268872"/>
      <w:bookmarkStart w:id="174" w:name="_Toc425269616"/>
      <w:bookmarkStart w:id="175" w:name="_Toc425241444"/>
      <w:bookmarkStart w:id="176" w:name="_Toc425267815"/>
      <w:bookmarkStart w:id="177" w:name="_Toc425268873"/>
      <w:bookmarkStart w:id="178" w:name="_Toc425269617"/>
      <w:bookmarkStart w:id="179" w:name="_Toc425241445"/>
      <w:bookmarkStart w:id="180" w:name="_Toc425267816"/>
      <w:bookmarkStart w:id="181" w:name="_Toc425268874"/>
      <w:bookmarkStart w:id="182" w:name="_Toc425269618"/>
      <w:bookmarkStart w:id="183" w:name="_Toc425241446"/>
      <w:bookmarkStart w:id="184" w:name="_Toc425267817"/>
      <w:bookmarkStart w:id="185" w:name="_Toc425268875"/>
      <w:bookmarkStart w:id="186" w:name="_Toc425269619"/>
      <w:bookmarkStart w:id="187" w:name="_Toc435636440"/>
      <w:bookmarkStart w:id="188" w:name="_Toc435636443"/>
      <w:bookmarkStart w:id="189" w:name="_Toc435636444"/>
      <w:bookmarkStart w:id="190" w:name="_Toc465672569"/>
      <w:bookmarkStart w:id="191" w:name="_Toc13669361"/>
      <w:bookmarkStart w:id="192" w:name="_Toc47367729"/>
      <w:bookmarkEnd w:id="107"/>
      <w:bookmarkEnd w:id="108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4.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Функциональные требования к </w:t>
      </w:r>
      <w:r w:rsidR="00156145" w:rsidRPr="008E1529">
        <w:rPr>
          <w:rFonts w:ascii="Tahoma" w:hAnsi="Tahoma" w:cs="Tahoma"/>
          <w:b/>
          <w:color w:val="000000" w:themeColor="text1"/>
          <w:sz w:val="20"/>
          <w:szCs w:val="20"/>
        </w:rPr>
        <w:t>Систем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е</w:t>
      </w:r>
      <w:bookmarkEnd w:id="191"/>
      <w:bookmarkEnd w:id="192"/>
    </w:p>
    <w:p w14:paraId="457FB266" w14:textId="77777777" w:rsidR="002E1061" w:rsidRPr="008E1529" w:rsidRDefault="00762152" w:rsidP="008E1529">
      <w:pPr>
        <w:pStyle w:val="21"/>
        <w:numPr>
          <w:ilvl w:val="0"/>
          <w:numId w:val="0"/>
        </w:numPr>
        <w:spacing w:before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193" w:name="_Toc465667963"/>
      <w:bookmarkStart w:id="194" w:name="_Toc465672571"/>
      <w:bookmarkStart w:id="195" w:name="_Toc47367730"/>
      <w:bookmarkStart w:id="196" w:name="_Toc13669371"/>
      <w:bookmarkEnd w:id="193"/>
      <w:bookmarkEnd w:id="194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9222EC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1. </w:t>
      </w:r>
      <w:r w:rsidR="002E1061" w:rsidRPr="008E1529">
        <w:rPr>
          <w:rFonts w:ascii="Tahoma" w:hAnsi="Tahoma" w:cs="Tahoma"/>
          <w:b/>
          <w:color w:val="000000" w:themeColor="text1"/>
          <w:sz w:val="20"/>
          <w:szCs w:val="20"/>
        </w:rPr>
        <w:t>Общие требовани</w:t>
      </w:r>
      <w:del w:id="197" w:author="Автор">
        <w:r w:rsidR="002E1061" w:rsidRPr="008E1529" w:rsidDel="00DC228D">
          <w:rPr>
            <w:rFonts w:ascii="Tahoma" w:hAnsi="Tahoma" w:cs="Tahoma"/>
            <w:b/>
            <w:color w:val="000000" w:themeColor="text1"/>
            <w:sz w:val="20"/>
            <w:szCs w:val="20"/>
          </w:rPr>
          <w:delText>я</w:delText>
        </w:r>
      </w:del>
      <w:bookmarkEnd w:id="195"/>
    </w:p>
    <w:p w14:paraId="4EEBDBBB" w14:textId="77777777" w:rsidR="002E1061" w:rsidRPr="008E1529" w:rsidRDefault="00253EEF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Торговое мобильное приложение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должн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о 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>отвечать следующим требованиям:</w:t>
      </w:r>
    </w:p>
    <w:p w14:paraId="49596542" w14:textId="77777777" w:rsidR="002E1061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м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>одульность построения;</w:t>
      </w:r>
    </w:p>
    <w:p w14:paraId="058E6408" w14:textId="77777777" w:rsidR="00253EEF" w:rsidRPr="008E1529" w:rsidRDefault="00253EEF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микросервисная архитектура;</w:t>
      </w:r>
    </w:p>
    <w:p w14:paraId="42A02C39" w14:textId="77777777" w:rsidR="00253EEF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г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оризонтальная 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и вертикальная 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>масштабируемость;</w:t>
      </w:r>
    </w:p>
    <w:p w14:paraId="15CD4BB8" w14:textId="77777777" w:rsidR="00762152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и</w:t>
      </w:r>
      <w:r w:rsidR="00762152" w:rsidRPr="008E1529">
        <w:rPr>
          <w:rFonts w:ascii="Tahoma" w:hAnsi="Tahoma" w:cs="Tahoma"/>
          <w:iCs/>
          <w:color w:val="000000" w:themeColor="text1"/>
          <w:sz w:val="20"/>
          <w:szCs w:val="20"/>
        </w:rPr>
        <w:t>спользование технологий с открытым программным кодом;</w:t>
      </w:r>
    </w:p>
    <w:p w14:paraId="7FDE907B" w14:textId="73920E3B" w:rsidR="00762152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о</w:t>
      </w:r>
      <w:r w:rsidR="00762152" w:rsidRPr="008E1529">
        <w:rPr>
          <w:rFonts w:ascii="Tahoma" w:hAnsi="Tahoma" w:cs="Tahoma"/>
          <w:iCs/>
          <w:color w:val="000000" w:themeColor="text1"/>
          <w:sz w:val="20"/>
          <w:szCs w:val="20"/>
        </w:rPr>
        <w:t>тсутствие</w:t>
      </w:r>
      <w:ins w:id="198" w:author="Автор">
        <w:r w:rsidR="00DC228D">
          <w:rPr>
            <w:rFonts w:ascii="Tahoma" w:hAnsi="Tahoma" w:cs="Tahoma"/>
            <w:iCs/>
            <w:color w:val="000000" w:themeColor="text1"/>
            <w:sz w:val="20"/>
            <w:szCs w:val="20"/>
          </w:rPr>
          <w:t xml:space="preserve"> </w:t>
        </w:r>
        <w:r w:rsidR="00C32B43">
          <w:rPr>
            <w:rFonts w:ascii="Tahoma" w:hAnsi="Tahoma" w:cs="Tahoma"/>
            <w:iCs/>
            <w:color w:val="000000" w:themeColor="text1"/>
            <w:sz w:val="20"/>
            <w:szCs w:val="20"/>
          </w:rPr>
          <w:t>компонентов решения, подлежащих лицензированию</w:t>
        </w:r>
        <w:r w:rsidR="00E73986">
          <w:rPr>
            <w:rFonts w:ascii="Tahoma" w:hAnsi="Tahoma" w:cs="Tahoma"/>
            <w:iCs/>
            <w:color w:val="000000" w:themeColor="text1"/>
            <w:sz w:val="20"/>
            <w:szCs w:val="20"/>
          </w:rPr>
          <w:t xml:space="preserve"> </w:t>
        </w:r>
      </w:ins>
      <w:r w:rsidR="00762152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762152" w:rsidRPr="00362EFC">
        <w:rPr>
          <w:rFonts w:ascii="Tahoma" w:hAnsi="Tahoma" w:cs="Tahoma"/>
          <w:iCs/>
          <w:color w:val="000000" w:themeColor="text1"/>
          <w:sz w:val="20"/>
          <w:szCs w:val="20"/>
          <w:highlight w:val="yellow"/>
          <w:rPrChange w:id="199" w:author="Автор">
            <w:rPr>
              <w:rFonts w:ascii="Tahoma" w:hAnsi="Tahoma" w:cs="Tahoma"/>
              <w:iCs/>
              <w:color w:val="000000" w:themeColor="text1"/>
              <w:sz w:val="20"/>
              <w:szCs w:val="20"/>
            </w:rPr>
          </w:rPrChange>
        </w:rPr>
        <w:t>коммерческих лицензируемых компонентов;</w:t>
      </w:r>
    </w:p>
    <w:p w14:paraId="1859B932" w14:textId="77777777" w:rsidR="002E1061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б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>езопасность, распределение прав доступа к данным;</w:t>
      </w:r>
    </w:p>
    <w:p w14:paraId="4522660A" w14:textId="31DEB915" w:rsidR="00E2507B" w:rsidRPr="008E1529" w:rsidRDefault="009222EC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– п</w:t>
      </w:r>
      <w:r w:rsidR="002E1061" w:rsidRPr="008E1529">
        <w:rPr>
          <w:rFonts w:ascii="Tahoma" w:hAnsi="Tahoma" w:cs="Tahoma"/>
          <w:iCs/>
          <w:color w:val="000000" w:themeColor="text1"/>
          <w:sz w:val="20"/>
          <w:szCs w:val="20"/>
        </w:rPr>
        <w:t>редоставление откры</w:t>
      </w:r>
      <w:r w:rsidR="00253EEF" w:rsidRPr="008E1529">
        <w:rPr>
          <w:rFonts w:ascii="Tahoma" w:hAnsi="Tahoma" w:cs="Tahoma"/>
          <w:iCs/>
          <w:color w:val="000000" w:themeColor="text1"/>
          <w:sz w:val="20"/>
          <w:szCs w:val="20"/>
        </w:rPr>
        <w:t>тых программных интерфейсов API.</w:t>
      </w:r>
    </w:p>
    <w:p w14:paraId="486F18D2" w14:textId="77777777" w:rsidR="007F2859" w:rsidRPr="008E1529" w:rsidRDefault="007F2859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4A75C204" w14:textId="77777777" w:rsidR="003B3FEE" w:rsidRPr="003B3FEE" w:rsidRDefault="003B3FEE" w:rsidP="003B3FEE">
      <w:pPr>
        <w:pStyle w:val="a7"/>
        <w:keepNext/>
        <w:keepLines/>
        <w:numPr>
          <w:ilvl w:val="0"/>
          <w:numId w:val="1"/>
        </w:numPr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200" w:name="_Toc46736917"/>
      <w:bookmarkStart w:id="201" w:name="_Toc46739057"/>
      <w:bookmarkStart w:id="202" w:name="_Toc46740037"/>
      <w:bookmarkStart w:id="203" w:name="_Toc46740269"/>
      <w:bookmarkStart w:id="204" w:name="_Toc47367731"/>
      <w:bookmarkEnd w:id="200"/>
      <w:bookmarkEnd w:id="201"/>
      <w:bookmarkEnd w:id="202"/>
      <w:bookmarkEnd w:id="203"/>
      <w:bookmarkEnd w:id="204"/>
    </w:p>
    <w:p w14:paraId="136E5FE7" w14:textId="77777777" w:rsidR="003B3FEE" w:rsidRPr="003B3FEE" w:rsidRDefault="003B3FEE" w:rsidP="003B3FEE">
      <w:pPr>
        <w:pStyle w:val="a7"/>
        <w:keepNext/>
        <w:keepLines/>
        <w:numPr>
          <w:ilvl w:val="0"/>
          <w:numId w:val="1"/>
        </w:numPr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205" w:name="_Toc47367732"/>
      <w:bookmarkEnd w:id="205"/>
    </w:p>
    <w:p w14:paraId="2200E2A3" w14:textId="77777777" w:rsidR="003B3FEE" w:rsidRPr="003B3FEE" w:rsidRDefault="003B3FEE" w:rsidP="003B3FEE">
      <w:pPr>
        <w:pStyle w:val="a7"/>
        <w:keepNext/>
        <w:keepLines/>
        <w:numPr>
          <w:ilvl w:val="0"/>
          <w:numId w:val="1"/>
        </w:numPr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206" w:name="_Toc47367733"/>
      <w:bookmarkEnd w:id="206"/>
    </w:p>
    <w:p w14:paraId="7758EBA2" w14:textId="77777777" w:rsidR="003B3FEE" w:rsidRPr="003B3FEE" w:rsidRDefault="003B3FEE" w:rsidP="003B3FEE">
      <w:pPr>
        <w:pStyle w:val="a7"/>
        <w:keepNext/>
        <w:keepLines/>
        <w:numPr>
          <w:ilvl w:val="0"/>
          <w:numId w:val="1"/>
        </w:numPr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207" w:name="_Toc47367734"/>
      <w:bookmarkEnd w:id="207"/>
    </w:p>
    <w:p w14:paraId="0CB65D18" w14:textId="77777777" w:rsidR="003B3FEE" w:rsidRPr="003B3FEE" w:rsidRDefault="003B3FEE" w:rsidP="003B3FEE">
      <w:pPr>
        <w:pStyle w:val="a7"/>
        <w:keepNext/>
        <w:keepLines/>
        <w:numPr>
          <w:ilvl w:val="1"/>
          <w:numId w:val="1"/>
        </w:numPr>
        <w:spacing w:before="40" w:after="0"/>
        <w:contextualSpacing w:val="0"/>
        <w:outlineLvl w:val="1"/>
        <w:rPr>
          <w:rFonts w:asciiTheme="majorHAnsi" w:eastAsiaTheme="majorEastAsia" w:hAnsiTheme="majorHAnsi" w:cstheme="majorBidi"/>
          <w:vanish/>
          <w:color w:val="2E74B5" w:themeColor="accent1" w:themeShade="BF"/>
          <w:sz w:val="26"/>
          <w:szCs w:val="26"/>
        </w:rPr>
      </w:pPr>
      <w:bookmarkStart w:id="208" w:name="_Toc47367735"/>
      <w:bookmarkEnd w:id="208"/>
    </w:p>
    <w:p w14:paraId="17176940" w14:textId="47F7E91A" w:rsidR="007F2859" w:rsidRPr="003B3FEE" w:rsidRDefault="007F2859" w:rsidP="003B3FEE">
      <w:pPr>
        <w:pStyle w:val="3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09" w:name="_Toc47367736"/>
      <w:r w:rsidRPr="003B3FEE">
        <w:rPr>
          <w:rFonts w:ascii="Tahoma" w:hAnsi="Tahoma" w:cs="Tahoma"/>
          <w:b/>
          <w:color w:val="000000" w:themeColor="text1"/>
          <w:sz w:val="20"/>
          <w:szCs w:val="20"/>
        </w:rPr>
        <w:t>Архитектура решения</w:t>
      </w:r>
      <w:bookmarkEnd w:id="209"/>
    </w:p>
    <w:p w14:paraId="428DE1D5" w14:textId="009C8321" w:rsidR="008E1529" w:rsidRPr="00E732F1" w:rsidRDefault="007F2859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Мобильное приложение должно быть встроено в целевую архитектуру решений Заказчика согласно </w:t>
      </w:r>
      <w:r w:rsidR="00117C4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>рисунку (Рисунок 1)</w:t>
      </w:r>
      <w:r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>. Онлайн</w:t>
      </w:r>
      <w:r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noBreakHyphen/>
        <w:t xml:space="preserve">взаимодействия </w:t>
      </w:r>
      <w:r w:rsidR="00117C4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>мобильного приложения с внешними для него</w:t>
      </w:r>
      <w:r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сервисами и системами в рамках автоматизируемого процесса должны производиться через соответствующие адаптеры на интеграционном слое в соответствии с рисунком </w:t>
      </w:r>
      <w:r w:rsidR="00117C4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(Рисунок </w:t>
      </w:r>
      <w:commentRangeStart w:id="210"/>
      <w:r w:rsidR="00117C4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>1</w:t>
      </w:r>
      <w:commentRangeEnd w:id="210"/>
      <w:r w:rsidR="00F63C2F">
        <w:rPr>
          <w:rStyle w:val="aa"/>
        </w:rPr>
        <w:commentReference w:id="210"/>
      </w:r>
      <w:r w:rsidR="00117C4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>).</w:t>
      </w:r>
      <w:ins w:id="211" w:author="Автор">
        <w:r w:rsidR="00DC228D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Мобильное приложение должно быть интегрировано с АБС «Новая афина»</w:t>
        </w:r>
        <w:r w:rsidR="00DC228D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2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>,</w:t>
        </w:r>
        <w:r w:rsidR="00DC228D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системой </w:t>
        </w:r>
        <w:r w:rsidR="00DC228D">
          <w:rPr>
            <w:rFonts w:ascii="Tahoma" w:hAnsi="Tahoma" w:cs="Tahoma"/>
            <w:color w:val="000000" w:themeColor="text1"/>
            <w:sz w:val="20"/>
            <w:szCs w:val="20"/>
            <w:lang w:val="en-US" w:eastAsia="ru-RU"/>
          </w:rPr>
          <w:t>Way</w:t>
        </w:r>
        <w:r w:rsidR="00DC228D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3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 xml:space="preserve"> 4,</w:t>
        </w:r>
        <w:r w:rsid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системой дистанционного банковского обслуживания физических лиц банка</w:t>
        </w:r>
        <w:r w:rsidR="00E732F1" w:rsidRP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и информационным шлюзом </w:t>
        </w:r>
        <w:r w:rsid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>Московской биржи</w:t>
        </w:r>
        <w:r w:rsidR="00E732F1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4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>,</w:t>
        </w:r>
        <w:r w:rsid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в объеме</w:t>
        </w:r>
        <w:r w:rsidR="00E732F1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5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>,</w:t>
        </w:r>
        <w:r w:rsid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 xml:space="preserve"> необходимом для выполнении требований данного технического задания</w:t>
        </w:r>
        <w:r w:rsidR="00E732F1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6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 xml:space="preserve">. </w:t>
        </w:r>
        <w:r w:rsidR="00E732F1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>Детальное описание перечня интеграций должно быть описано и согласованно с Заказчиком на этапе частного технического задания</w:t>
        </w:r>
        <w:r w:rsidR="00E732F1" w:rsidRPr="001065EC">
          <w:rPr>
            <w:rFonts w:ascii="Tahoma" w:hAnsi="Tahoma" w:cs="Tahoma"/>
            <w:color w:val="000000" w:themeColor="text1"/>
            <w:sz w:val="20"/>
            <w:szCs w:val="20"/>
            <w:lang w:eastAsia="ru-RU"/>
            <w:rPrChange w:id="217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 w:eastAsia="ru-RU"/>
              </w:rPr>
            </w:rPrChange>
          </w:rPr>
          <w:t>.</w:t>
        </w:r>
      </w:ins>
    </w:p>
    <w:p w14:paraId="4AC9DAEB" w14:textId="77777777" w:rsidR="008E1529" w:rsidRPr="008E1529" w:rsidRDefault="008E1529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</w:p>
    <w:p w14:paraId="00EA4C5F" w14:textId="3733DD85" w:rsidR="00117C46" w:rsidRPr="008E1529" w:rsidRDefault="00117C46" w:rsidP="008E1529">
      <w:pPr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noProof/>
          <w:color w:val="000000" w:themeColor="text1"/>
          <w:sz w:val="20"/>
          <w:szCs w:val="20"/>
          <w:lang w:eastAsia="ru-RU"/>
        </w:rPr>
        <w:lastRenderedPageBreak/>
        <w:drawing>
          <wp:inline distT="0" distB="0" distL="0" distR="0" wp14:anchorId="031BF0F5" wp14:editId="2F43A708">
            <wp:extent cx="5940425" cy="2846705"/>
            <wp:effectExtent l="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894D4" w14:textId="438F9979" w:rsidR="008E1529" w:rsidRDefault="00117C46" w:rsidP="008E1529">
      <w:pPr>
        <w:spacing w:after="0" w:line="360" w:lineRule="auto"/>
        <w:jc w:val="center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Рисунок 1</w:t>
      </w:r>
    </w:p>
    <w:p w14:paraId="76FF83AE" w14:textId="77777777" w:rsidR="008E1529" w:rsidRPr="008E1529" w:rsidRDefault="008E1529" w:rsidP="008E1529">
      <w:pPr>
        <w:spacing w:after="0" w:line="360" w:lineRule="auto"/>
        <w:jc w:val="center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59C6E883" w14:textId="5FB9957E" w:rsidR="00E2507B" w:rsidRPr="008E1529" w:rsidRDefault="00E2507B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18" w:name="_Toc47367737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эргономике</w:t>
      </w:r>
      <w:bookmarkEnd w:id="218"/>
    </w:p>
    <w:p w14:paraId="3ED2DB2E" w14:textId="77777777" w:rsidR="00E2507B" w:rsidRPr="008E1529" w:rsidRDefault="00E2507B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 мобильном приложении должны быть реализованы следующие требования к эргономике:</w:t>
      </w:r>
    </w:p>
    <w:p w14:paraId="3A2F5BA3" w14:textId="77777777" w:rsidR="00E2507B" w:rsidRPr="008E1529" w:rsidRDefault="00E2507B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− для взаимодействия пользователя с мобильным приложением должен быть использован визуальный графический интерфейс, который соответствует эргономическим требованиям и рекомендациям используемых мобильных ОС;</w:t>
      </w:r>
    </w:p>
    <w:p w14:paraId="45DB5395" w14:textId="77777777" w:rsidR="00E2507B" w:rsidRPr="008E1529" w:rsidRDefault="00E2507B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− основным языком графического интерфейса для взаимодействия с пользователем мобильного приложения по умолчанию должен быть русский язык. Использование английского языка допускается опционально;</w:t>
      </w:r>
    </w:p>
    <w:p w14:paraId="0A224D07" w14:textId="10FF766E" w:rsidR="00E2507B" w:rsidRPr="008E1529" w:rsidRDefault="00E2507B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− для ввода информации в поля ввода экранных форм преимущественно должна быть использована стандартная клавиатура соответствующей ОС.</w:t>
      </w:r>
    </w:p>
    <w:p w14:paraId="60F1CD79" w14:textId="77777777" w:rsidR="00BA33B9" w:rsidRPr="008E1529" w:rsidRDefault="00BA33B9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3764832F" w14:textId="77777777" w:rsidR="00EC0E7E" w:rsidRPr="008E1529" w:rsidRDefault="00EC0E7E" w:rsidP="008E1529">
      <w:pPr>
        <w:pStyle w:val="21"/>
        <w:numPr>
          <w:ilvl w:val="0"/>
          <w:numId w:val="0"/>
        </w:num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19" w:name="_Toc47367738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4.3. </w:t>
      </w:r>
      <w:commentRangeStart w:id="220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</w:t>
      </w:r>
      <w:commentRangeEnd w:id="220"/>
      <w:r w:rsidR="00F63C2F">
        <w:rPr>
          <w:rStyle w:val="aa"/>
          <w:rFonts w:ascii="Arial" w:eastAsiaTheme="minorHAnsi" w:hAnsi="Arial" w:cstheme="minorBidi"/>
          <w:color w:val="auto"/>
        </w:rPr>
        <w:commentReference w:id="220"/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к набору </w:t>
      </w:r>
      <w:commentRangeStart w:id="221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микросервисов</w:t>
      </w:r>
      <w:bookmarkEnd w:id="219"/>
      <w:commentRangeEnd w:id="221"/>
      <w:r w:rsidR="00F63C2F">
        <w:rPr>
          <w:rStyle w:val="aa"/>
          <w:rFonts w:ascii="Arial" w:eastAsiaTheme="minorHAnsi" w:hAnsi="Arial" w:cstheme="minorBidi"/>
          <w:color w:val="auto"/>
        </w:rPr>
        <w:commentReference w:id="221"/>
      </w:r>
    </w:p>
    <w:p w14:paraId="26096EF4" w14:textId="396FB44C" w:rsidR="00EC0E7E" w:rsidRPr="008E1529" w:rsidRDefault="00EC0E7E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Должен быть разработан следующий набор микросервисов (микросервисы могут быть декомпозированы либо агрегированы в зависимости от выбранного способа реализации</w:t>
      </w:r>
      <w:r w:rsidR="00D276C0" w:rsidRPr="008E1529">
        <w:rPr>
          <w:rFonts w:ascii="Tahoma" w:hAnsi="Tahoma" w:cs="Tahoma"/>
          <w:iCs/>
          <w:color w:val="000000" w:themeColor="text1"/>
          <w:sz w:val="20"/>
          <w:szCs w:val="20"/>
        </w:rPr>
        <w:t>, детали</w:t>
      </w:r>
      <w:r w:rsidR="00FD7E89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реализации и перечень интеграций</w:t>
      </w:r>
      <w:r w:rsidR="00D276C0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должны быть проработаны в ЧТЗ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):</w:t>
      </w:r>
    </w:p>
    <w:p w14:paraId="52F2480D" w14:textId="77777777" w:rsidR="000F2F4B" w:rsidRPr="008E1529" w:rsidRDefault="000F2F4B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Микросервис Настройки </w:t>
      </w:r>
      <w:r w:rsidR="00B379F7"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профиля.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Предназначен для управления настройками клиента. </w:t>
      </w:r>
    </w:p>
    <w:p w14:paraId="33C30A84" w14:textId="7ABBFDE5" w:rsidR="000F2F4B" w:rsidRPr="008E1529" w:rsidRDefault="000F2F4B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Микросервис 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>Регистрации и Аутентификации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Предназначен для управления процессом 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регистрации и аутентификации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клиента в торговом мобильном приложении.</w:t>
      </w:r>
    </w:p>
    <w:p w14:paraId="5C774417" w14:textId="77777777" w:rsidR="00EC0E7E" w:rsidRPr="008E1529" w:rsidRDefault="00EC0E7E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Микросервис </w:t>
      </w:r>
      <w:r w:rsidR="00541EB8" w:rsidRPr="008E1529">
        <w:rPr>
          <w:rFonts w:ascii="Tahoma" w:hAnsi="Tahoma" w:cs="Tahoma"/>
          <w:iCs/>
          <w:color w:val="000000" w:themeColor="text1"/>
          <w:sz w:val="20"/>
          <w:szCs w:val="20"/>
        </w:rPr>
        <w:t>Заявки. П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редназначен для хранения информации и управления процессом </w:t>
      </w:r>
      <w:r w:rsidR="00541EB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подачи,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регистрации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>, отзыва и управления всем жизненным циклом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заявки</w:t>
      </w:r>
      <w:r w:rsidR="00541EB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 изменения ее статуса.</w:t>
      </w:r>
    </w:p>
    <w:p w14:paraId="667C13E6" w14:textId="54956987" w:rsidR="00541EB8" w:rsidRPr="008E1529" w:rsidRDefault="00541EB8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>Микросервис Сделки. Предназначен для хранения информации и управления процессом подтверждения сделки, расчета ее стоимости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,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изменения статуса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 управления всем жизненным циклом сделки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41144DD3" w14:textId="77777777" w:rsidR="00541EB8" w:rsidRPr="008E1529" w:rsidRDefault="00541EB8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Микросервис История операций. Предназначен для хранения информации по истории совершенных к</w:t>
      </w:r>
      <w:r w:rsidR="00D276C0" w:rsidRPr="008E1529">
        <w:rPr>
          <w:rFonts w:ascii="Tahoma" w:hAnsi="Tahoma" w:cs="Tahoma"/>
          <w:iCs/>
          <w:color w:val="000000" w:themeColor="text1"/>
          <w:sz w:val="20"/>
          <w:szCs w:val="20"/>
        </w:rPr>
        <w:t>лиентом сделок и поданных заявок (перечень сделок/заявок, основные параметры сделок/заявок).</w:t>
      </w:r>
    </w:p>
    <w:p w14:paraId="42FA6760" w14:textId="77777777" w:rsidR="00D276C0" w:rsidRPr="008E1529" w:rsidRDefault="00D276C0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Микросервис Портфель. Предназначен для расчета в режиме онлайн остатка на брокерском счете клиента в разрезе денег (в разных валютах) и бумаг. </w:t>
      </w:r>
    </w:p>
    <w:p w14:paraId="1B5CB1E8" w14:textId="77777777" w:rsidR="00D276C0" w:rsidRPr="008E1529" w:rsidRDefault="00D276C0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Микросервис Финансовый инструмент. Предназначен для отображения в приложении и выбора клиентом доступных к покупке/продаже ценных бумаг и их параметров.</w:t>
      </w:r>
    </w:p>
    <w:p w14:paraId="4E21D790" w14:textId="77777777" w:rsidR="000F2F4B" w:rsidRPr="008E1529" w:rsidRDefault="000F2F4B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Микросервис </w:t>
      </w:r>
      <w:r w:rsidR="00982006" w:rsidRPr="008E1529">
        <w:rPr>
          <w:rFonts w:ascii="Tahoma" w:hAnsi="Tahoma" w:cs="Tahoma"/>
          <w:iCs/>
          <w:color w:val="000000" w:themeColor="text1"/>
          <w:sz w:val="20"/>
          <w:szCs w:val="20"/>
        </w:rPr>
        <w:t>Брокерский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счет.  Предназначен для хранения информации и управления процессом пополнения/списания с брокерского счета.</w:t>
      </w:r>
    </w:p>
    <w:p w14:paraId="035797B1" w14:textId="77777777" w:rsidR="000F2F4B" w:rsidRPr="008E1529" w:rsidRDefault="00982006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Микросервис Лимиты. Предназначен для мониторинга доступных денежных средств на брокерском счете клиента для подачи заявки с учетом уже выставленных, но неисполненных заявок, брокерской комиссии и налогов.</w:t>
      </w:r>
    </w:p>
    <w:p w14:paraId="526315C0" w14:textId="19E1A0B3" w:rsidR="00EC0E7E" w:rsidRPr="008E1529" w:rsidRDefault="00C61D5C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Интеграционный сервис АБС</w:t>
      </w:r>
      <w:r w:rsidR="00AE010D" w:rsidRPr="008E1529">
        <w:rPr>
          <w:rFonts w:ascii="Tahoma" w:hAnsi="Tahoma" w:cs="Tahoma"/>
          <w:iCs/>
          <w:color w:val="000000" w:themeColor="text1"/>
          <w:sz w:val="20"/>
          <w:szCs w:val="20"/>
        </w:rPr>
        <w:t>. Предназначен для формирования проводок в бек-офисной системе Банка в результате операций зачисления/списания с брокерского счета, зачисления комиссии, налогов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>, переоценок и т.п</w:t>
      </w:r>
      <w:r w:rsidR="00AE010D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14:paraId="7FDEB449" w14:textId="6A296D9A" w:rsidR="00690F48" w:rsidRPr="008E1529" w:rsidRDefault="00690F48" w:rsidP="008E1529">
      <w:pPr>
        <w:pStyle w:val="a7"/>
        <w:numPr>
          <w:ilvl w:val="0"/>
          <w:numId w:val="4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Интеграционный сервис </w:t>
      </w:r>
      <w:r w:rsidR="00FD7E89" w:rsidRPr="008E1529">
        <w:rPr>
          <w:rFonts w:ascii="Tahoma" w:hAnsi="Tahoma" w:cs="Tahoma"/>
          <w:iCs/>
          <w:color w:val="000000" w:themeColor="text1"/>
          <w:sz w:val="20"/>
          <w:szCs w:val="20"/>
        </w:rPr>
        <w:t>«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Рыночная информация</w:t>
      </w:r>
      <w:r w:rsidR="00FD7E89" w:rsidRPr="008E1529">
        <w:rPr>
          <w:rFonts w:ascii="Tahoma" w:hAnsi="Tahoma" w:cs="Tahoma"/>
          <w:iCs/>
          <w:color w:val="000000" w:themeColor="text1"/>
          <w:sz w:val="20"/>
          <w:szCs w:val="20"/>
        </w:rPr>
        <w:t>»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 Предназначен для получения с биржевых и внебиржевых торговых площадок информации о курсах, котировках и пр.</w:t>
      </w:r>
    </w:p>
    <w:p w14:paraId="3E464649" w14:textId="77777777" w:rsidR="004C4455" w:rsidRPr="008E1529" w:rsidRDefault="004C4455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290328B3" w14:textId="77777777" w:rsidR="00AE010D" w:rsidRPr="008E1529" w:rsidRDefault="0038355E" w:rsidP="008E1529">
      <w:pPr>
        <w:pStyle w:val="21"/>
        <w:numPr>
          <w:ilvl w:val="0"/>
          <w:numId w:val="0"/>
        </w:num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22" w:name="_Toc47367739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E2507B" w:rsidRPr="008E1529">
        <w:rPr>
          <w:rFonts w:ascii="Tahoma" w:hAnsi="Tahoma" w:cs="Tahoma"/>
          <w:b/>
          <w:color w:val="000000" w:themeColor="text1"/>
          <w:sz w:val="20"/>
          <w:szCs w:val="20"/>
        </w:rPr>
        <w:t>4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. </w:t>
      </w:r>
      <w:r w:rsidR="004C77AC"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бизнес-функциональности</w:t>
      </w:r>
      <w:bookmarkEnd w:id="222"/>
    </w:p>
    <w:p w14:paraId="70A9047E" w14:textId="77777777" w:rsidR="00FB2FD7" w:rsidRPr="008E1529" w:rsidRDefault="00236AA0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 разделе 4.4.</w:t>
      </w:r>
      <w:r w:rsidR="00D7053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FB2FD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приведены требования к бизнес-функциям. </w:t>
      </w:r>
      <w:r w:rsidR="00657468" w:rsidRPr="008E1529">
        <w:rPr>
          <w:rFonts w:ascii="Tahoma" w:hAnsi="Tahoma" w:cs="Tahoma"/>
          <w:iCs/>
          <w:color w:val="000000" w:themeColor="text1"/>
          <w:sz w:val="20"/>
          <w:szCs w:val="20"/>
        </w:rPr>
        <w:t>Каждая из бизнес-функций должна быть обеспече</w:t>
      </w:r>
      <w:r w:rsidR="00FB2FD7" w:rsidRPr="008E1529">
        <w:rPr>
          <w:rFonts w:ascii="Tahoma" w:hAnsi="Tahoma" w:cs="Tahoma"/>
          <w:iCs/>
          <w:color w:val="000000" w:themeColor="text1"/>
          <w:sz w:val="20"/>
          <w:szCs w:val="20"/>
        </w:rPr>
        <w:t>на одним из микросервисов из раздела 4.3.</w:t>
      </w:r>
    </w:p>
    <w:p w14:paraId="48D23597" w14:textId="58732010" w:rsidR="00657468" w:rsidRPr="008E1529" w:rsidRDefault="00657468" w:rsidP="008E1529">
      <w:pPr>
        <w:spacing w:line="360" w:lineRule="auto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Таблица </w:t>
      </w:r>
      <w:r w:rsidR="00C56B85"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>1. С</w:t>
      </w:r>
      <w:r w:rsidR="00FB2FD7"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>оответствия</w:t>
      </w:r>
      <w:r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 микросервисов</w:t>
      </w:r>
      <w:r w:rsidR="00C56B85"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 и сервисов</w:t>
      </w:r>
      <w:r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 бизнес-функциональности</w:t>
      </w:r>
      <w:r w:rsidR="00FB2FD7" w:rsidRPr="008E1529">
        <w:rPr>
          <w:rFonts w:ascii="Tahoma" w:hAnsi="Tahoma" w:cs="Tahoma"/>
          <w:b/>
          <w:iCs/>
          <w:color w:val="000000" w:themeColor="text1"/>
          <w:sz w:val="20"/>
          <w:szCs w:val="20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247"/>
      </w:tblGrid>
      <w:tr w:rsidR="00C56B85" w:rsidRPr="008E1529" w14:paraId="27DDB2A5" w14:textId="77777777" w:rsidTr="00C56B85">
        <w:tc>
          <w:tcPr>
            <w:tcW w:w="562" w:type="dxa"/>
          </w:tcPr>
          <w:p w14:paraId="62F8AA39" w14:textId="6CB9D61D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536" w:type="dxa"/>
          </w:tcPr>
          <w:p w14:paraId="78A73468" w14:textId="560DAE12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</w:t>
            </w:r>
          </w:p>
        </w:tc>
        <w:tc>
          <w:tcPr>
            <w:tcW w:w="4247" w:type="dxa"/>
          </w:tcPr>
          <w:p w14:paraId="4192629B" w14:textId="2611FDE4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Бизнес-функциональность</w:t>
            </w:r>
          </w:p>
        </w:tc>
      </w:tr>
      <w:tr w:rsidR="00C56B85" w:rsidRPr="008E1529" w14:paraId="52D61FBB" w14:textId="77777777" w:rsidTr="00C56B85">
        <w:tc>
          <w:tcPr>
            <w:tcW w:w="562" w:type="dxa"/>
          </w:tcPr>
          <w:p w14:paraId="7F1B31B7" w14:textId="40C7C26C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514F2826" w14:textId="3ABCC683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Настройки профиля</w:t>
            </w:r>
          </w:p>
        </w:tc>
        <w:tc>
          <w:tcPr>
            <w:tcW w:w="4247" w:type="dxa"/>
          </w:tcPr>
          <w:p w14:paraId="64C41E95" w14:textId="0BB16838" w:rsidR="00C56B85" w:rsidRPr="008E1529" w:rsidRDefault="00C80AEC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«Профиль пользователя» (4.4.2)</w:t>
            </w:r>
          </w:p>
        </w:tc>
      </w:tr>
      <w:tr w:rsidR="00C56B85" w:rsidRPr="008E1529" w14:paraId="2ECD38D7" w14:textId="77777777" w:rsidTr="00C56B85">
        <w:tc>
          <w:tcPr>
            <w:tcW w:w="562" w:type="dxa"/>
          </w:tcPr>
          <w:p w14:paraId="7B8C2E75" w14:textId="78B431CC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4BDF436D" w14:textId="31F3AE8C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Регистрации и Аутентификации</w:t>
            </w:r>
          </w:p>
        </w:tc>
        <w:tc>
          <w:tcPr>
            <w:tcW w:w="4247" w:type="dxa"/>
          </w:tcPr>
          <w:p w14:paraId="4F2A8F6D" w14:textId="51CA31D7" w:rsidR="00C56B85" w:rsidRPr="008E1529" w:rsidRDefault="00C80AEC" w:rsidP="008E1529">
            <w:pPr>
              <w:pStyle w:val="21"/>
              <w:numPr>
                <w:ilvl w:val="0"/>
                <w:numId w:val="0"/>
              </w:numPr>
              <w:spacing w:line="360" w:lineRule="auto"/>
              <w:outlineLvl w:val="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23" w:name="_Toc46740045"/>
            <w:bookmarkStart w:id="224" w:name="_Toc46740277"/>
            <w:bookmarkStart w:id="225" w:name="_Toc47367740"/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«Авторизация в торговом мобильном приложении»  (4.4.1)</w:t>
            </w:r>
            <w:bookmarkEnd w:id="223"/>
            <w:bookmarkEnd w:id="224"/>
            <w:bookmarkEnd w:id="225"/>
          </w:p>
        </w:tc>
      </w:tr>
      <w:tr w:rsidR="00C56B85" w:rsidRPr="008E1529" w14:paraId="22840778" w14:textId="77777777" w:rsidTr="00C56B85">
        <w:tc>
          <w:tcPr>
            <w:tcW w:w="562" w:type="dxa"/>
          </w:tcPr>
          <w:p w14:paraId="120A6DB2" w14:textId="2FAA38FE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351EF41F" w14:textId="3E8F895E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Заявки</w:t>
            </w:r>
          </w:p>
        </w:tc>
        <w:tc>
          <w:tcPr>
            <w:tcW w:w="4247" w:type="dxa"/>
          </w:tcPr>
          <w:p w14:paraId="7F881469" w14:textId="630C5B4E" w:rsidR="00C56B85" w:rsidRPr="008E1529" w:rsidRDefault="00EA0DB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«Заявки и сделки» (4.4.4)</w:t>
            </w:r>
          </w:p>
        </w:tc>
      </w:tr>
      <w:tr w:rsidR="00C56B85" w:rsidRPr="008E1529" w14:paraId="7624F2D1" w14:textId="77777777" w:rsidTr="00C56B85">
        <w:tc>
          <w:tcPr>
            <w:tcW w:w="562" w:type="dxa"/>
          </w:tcPr>
          <w:p w14:paraId="3E1F3BDE" w14:textId="23B93F31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14:paraId="4F48931B" w14:textId="6CCD1C10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Сделки</w:t>
            </w:r>
          </w:p>
        </w:tc>
        <w:tc>
          <w:tcPr>
            <w:tcW w:w="4247" w:type="dxa"/>
          </w:tcPr>
          <w:p w14:paraId="2E405C62" w14:textId="38500F77" w:rsidR="00C56B85" w:rsidRPr="008E1529" w:rsidRDefault="00EA0DB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«Заявки и сделки» (4.4.4)</w:t>
            </w:r>
          </w:p>
        </w:tc>
      </w:tr>
      <w:tr w:rsidR="00C56B85" w:rsidRPr="008E1529" w14:paraId="782A35ED" w14:textId="77777777" w:rsidTr="00C56B85">
        <w:tc>
          <w:tcPr>
            <w:tcW w:w="562" w:type="dxa"/>
          </w:tcPr>
          <w:p w14:paraId="02842641" w14:textId="689FD09A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22BC3580" w14:textId="5EC2FD96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История операций</w:t>
            </w:r>
          </w:p>
        </w:tc>
        <w:tc>
          <w:tcPr>
            <w:tcW w:w="4247" w:type="dxa"/>
          </w:tcPr>
          <w:p w14:paraId="620A274E" w14:textId="77777777" w:rsidR="00C56B85" w:rsidRPr="008E1529" w:rsidRDefault="00EA0DB5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«Портфель» (4.4.5)</w:t>
            </w:r>
          </w:p>
          <w:p w14:paraId="295D3796" w14:textId="3F4E33EA" w:rsidR="00E83CBA" w:rsidRPr="008E1529" w:rsidRDefault="00E83CBA" w:rsidP="008E1529">
            <w:pPr>
              <w:pStyle w:val="21"/>
              <w:numPr>
                <w:ilvl w:val="0"/>
                <w:numId w:val="0"/>
              </w:numPr>
              <w:spacing w:line="360" w:lineRule="auto"/>
              <w:ind w:left="576" w:hanging="576"/>
              <w:outlineLvl w:val="1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bookmarkStart w:id="226" w:name="_Toc46740046"/>
            <w:bookmarkStart w:id="227" w:name="_Toc46740278"/>
            <w:bookmarkStart w:id="228" w:name="_Toc47367741"/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</w:t>
            </w: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Брокерский отчет</w:t>
            </w: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  <w:r w:rsidR="00690F48"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(4.4.6)</w:t>
            </w:r>
            <w:bookmarkEnd w:id="226"/>
            <w:bookmarkEnd w:id="227"/>
            <w:bookmarkEnd w:id="228"/>
          </w:p>
        </w:tc>
      </w:tr>
      <w:tr w:rsidR="00C56B85" w:rsidRPr="008E1529" w14:paraId="75337DE4" w14:textId="77777777" w:rsidTr="00C56B85">
        <w:tc>
          <w:tcPr>
            <w:tcW w:w="562" w:type="dxa"/>
          </w:tcPr>
          <w:p w14:paraId="0663CD65" w14:textId="42321861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3DCB5EC1" w14:textId="0F4A31A7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Портфель</w:t>
            </w:r>
          </w:p>
        </w:tc>
        <w:tc>
          <w:tcPr>
            <w:tcW w:w="4247" w:type="dxa"/>
          </w:tcPr>
          <w:p w14:paraId="3DFEDB65" w14:textId="081DEE89" w:rsidR="00C56B85" w:rsidRPr="008E1529" w:rsidRDefault="00EA0DB5" w:rsidP="008E1529">
            <w:pPr>
              <w:pStyle w:val="21"/>
              <w:numPr>
                <w:ilvl w:val="0"/>
                <w:numId w:val="0"/>
              </w:numPr>
              <w:spacing w:line="360" w:lineRule="auto"/>
              <w:ind w:left="576" w:hanging="576"/>
              <w:outlineLvl w:val="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229" w:name="_Toc46740047"/>
            <w:bookmarkStart w:id="230" w:name="_Toc46740279"/>
            <w:bookmarkStart w:id="231" w:name="_Toc47367742"/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«Портфель» (4.4.5)</w:t>
            </w:r>
            <w:bookmarkEnd w:id="229"/>
            <w:bookmarkEnd w:id="230"/>
            <w:bookmarkEnd w:id="231"/>
          </w:p>
        </w:tc>
      </w:tr>
      <w:tr w:rsidR="00C56B85" w:rsidRPr="008E1529" w14:paraId="4B33D392" w14:textId="77777777" w:rsidTr="00C56B85">
        <w:tc>
          <w:tcPr>
            <w:tcW w:w="562" w:type="dxa"/>
          </w:tcPr>
          <w:p w14:paraId="5371899D" w14:textId="4D09931D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45B93A8E" w14:textId="0CE7D7C9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Финансовый инструмент</w:t>
            </w:r>
          </w:p>
        </w:tc>
        <w:tc>
          <w:tcPr>
            <w:tcW w:w="4247" w:type="dxa"/>
          </w:tcPr>
          <w:p w14:paraId="6E08305A" w14:textId="5D54088A" w:rsidR="00C56B85" w:rsidRPr="008E1529" w:rsidRDefault="00EA0DB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</w:t>
            </w:r>
            <w:r w:rsidR="00C80AEC"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Финансовые инструменты</w:t>
            </w: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 </w:t>
            </w:r>
            <w:r w:rsidR="00C80AEC"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(4.4.3)</w:t>
            </w:r>
          </w:p>
        </w:tc>
      </w:tr>
      <w:tr w:rsidR="00C56B85" w:rsidRPr="008E1529" w14:paraId="5131AE5E" w14:textId="77777777" w:rsidTr="00C56B85">
        <w:tc>
          <w:tcPr>
            <w:tcW w:w="562" w:type="dxa"/>
          </w:tcPr>
          <w:p w14:paraId="04D54593" w14:textId="7C29F893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4536" w:type="dxa"/>
          </w:tcPr>
          <w:p w14:paraId="04DAD7A5" w14:textId="08F62980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Брокерский счет</w:t>
            </w:r>
          </w:p>
        </w:tc>
        <w:tc>
          <w:tcPr>
            <w:tcW w:w="4247" w:type="dxa"/>
          </w:tcPr>
          <w:p w14:paraId="5A8F941B" w14:textId="03A94996" w:rsidR="00C56B85" w:rsidRPr="008E1529" w:rsidRDefault="00690F48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«Пополнение брокерского счета (списание)» (4.4.7)</w:t>
            </w:r>
          </w:p>
        </w:tc>
      </w:tr>
      <w:tr w:rsidR="00C56B85" w:rsidRPr="008E1529" w14:paraId="5715543D" w14:textId="77777777" w:rsidTr="00C56B85">
        <w:tc>
          <w:tcPr>
            <w:tcW w:w="562" w:type="dxa"/>
          </w:tcPr>
          <w:p w14:paraId="6D7D31AD" w14:textId="4A495FB1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14:paraId="76E7B04E" w14:textId="127ACEE0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Микросервис Лимиты</w:t>
            </w:r>
          </w:p>
        </w:tc>
        <w:tc>
          <w:tcPr>
            <w:tcW w:w="4247" w:type="dxa"/>
          </w:tcPr>
          <w:p w14:paraId="04D743D1" w14:textId="58CB64CD" w:rsidR="00EA0DB5" w:rsidRPr="008E1529" w:rsidRDefault="00EA0DB5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«Заявки и сделки» (4.4.4) </w:t>
            </w:r>
          </w:p>
          <w:p w14:paraId="3163A748" w14:textId="50B5A0EB" w:rsidR="00EA0DB5" w:rsidRPr="008E1529" w:rsidRDefault="00EA0DB5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«Портфель» (4.4.5)</w:t>
            </w:r>
          </w:p>
        </w:tc>
      </w:tr>
      <w:tr w:rsidR="00C56B85" w:rsidRPr="008E1529" w14:paraId="5A6B70C4" w14:textId="77777777" w:rsidTr="00C56B85">
        <w:tc>
          <w:tcPr>
            <w:tcW w:w="562" w:type="dxa"/>
          </w:tcPr>
          <w:p w14:paraId="2F2B64D5" w14:textId="789025A8" w:rsidR="00C56B8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14:paraId="2EC7FE8B" w14:textId="65C8CB94" w:rsidR="00C56B85" w:rsidRPr="008E1529" w:rsidRDefault="00C56B8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Интеграционный сервис АБС</w:t>
            </w:r>
          </w:p>
        </w:tc>
        <w:tc>
          <w:tcPr>
            <w:tcW w:w="4247" w:type="dxa"/>
          </w:tcPr>
          <w:p w14:paraId="2073740C" w14:textId="77777777" w:rsidR="005D768E" w:rsidRPr="008E1529" w:rsidRDefault="005D768E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«Заявки и сделки» (4.4.4) </w:t>
            </w:r>
          </w:p>
          <w:p w14:paraId="1796B9CB" w14:textId="77777777" w:rsidR="00C56B85" w:rsidRPr="008E1529" w:rsidRDefault="005D768E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«Пополнение брокерского счета (списание)» (4.4.7)</w:t>
            </w:r>
          </w:p>
          <w:p w14:paraId="497CF90E" w14:textId="11E902F6" w:rsidR="00704256" w:rsidRPr="008E1529" w:rsidRDefault="0070425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«Портфель» (4.4.5)</w:t>
            </w:r>
          </w:p>
        </w:tc>
      </w:tr>
      <w:tr w:rsidR="000848E5" w:rsidRPr="008E1529" w14:paraId="4717B5E4" w14:textId="77777777" w:rsidTr="00C56B85">
        <w:tc>
          <w:tcPr>
            <w:tcW w:w="562" w:type="dxa"/>
          </w:tcPr>
          <w:p w14:paraId="4A2B1CA9" w14:textId="69361724" w:rsidR="000848E5" w:rsidRPr="008E1529" w:rsidRDefault="00CB2A1F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14:paraId="72F7666B" w14:textId="6FEE3596" w:rsidR="000848E5" w:rsidRPr="008E1529" w:rsidRDefault="000848E5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Интеграционный сервис Рыночная информация</w:t>
            </w:r>
          </w:p>
        </w:tc>
        <w:tc>
          <w:tcPr>
            <w:tcW w:w="4247" w:type="dxa"/>
          </w:tcPr>
          <w:p w14:paraId="62888C4F" w14:textId="77777777" w:rsidR="005D768E" w:rsidRPr="008E1529" w:rsidRDefault="005D768E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«Заявки и сделки» (4.4.4) </w:t>
            </w:r>
          </w:p>
          <w:p w14:paraId="52C00553" w14:textId="77777777" w:rsidR="000848E5" w:rsidRPr="008E1529" w:rsidRDefault="005D768E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«Портфель» (4.4.5)</w:t>
            </w:r>
          </w:p>
          <w:p w14:paraId="18210DB6" w14:textId="4DE856C0" w:rsidR="005D768E" w:rsidRPr="008E1529" w:rsidRDefault="005D768E" w:rsidP="008E1529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«Финансовые инструменты» (4.4.3)</w:t>
            </w:r>
          </w:p>
        </w:tc>
      </w:tr>
    </w:tbl>
    <w:p w14:paraId="3CBE727B" w14:textId="77777777" w:rsidR="00C56B85" w:rsidRPr="008E1529" w:rsidRDefault="00C56B85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21430E2" w14:textId="77777777" w:rsidR="00C56B85" w:rsidRPr="008E1529" w:rsidRDefault="00C56B85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0BBDBFC5" w14:textId="77777777" w:rsidR="00D933C9" w:rsidRPr="008E1529" w:rsidRDefault="00D933C9" w:rsidP="008E1529">
      <w:pPr>
        <w:pStyle w:val="a7"/>
        <w:keepNext/>
        <w:keepLines/>
        <w:numPr>
          <w:ilvl w:val="1"/>
          <w:numId w:val="1"/>
        </w:numPr>
        <w:spacing w:before="40" w:after="0" w:line="360" w:lineRule="auto"/>
        <w:contextualSpacing w:val="0"/>
        <w:outlineLvl w:val="1"/>
        <w:rPr>
          <w:rFonts w:ascii="Tahoma" w:eastAsiaTheme="majorEastAsia" w:hAnsi="Tahoma" w:cs="Tahoma"/>
          <w:vanish/>
          <w:color w:val="000000" w:themeColor="text1"/>
          <w:sz w:val="20"/>
          <w:szCs w:val="20"/>
        </w:rPr>
      </w:pPr>
      <w:bookmarkStart w:id="232" w:name="_Toc46739068"/>
      <w:bookmarkStart w:id="233" w:name="_Toc46740048"/>
      <w:bookmarkStart w:id="234" w:name="_Toc46740280"/>
      <w:bookmarkStart w:id="235" w:name="_Toc47367743"/>
      <w:bookmarkEnd w:id="232"/>
      <w:bookmarkEnd w:id="233"/>
      <w:bookmarkEnd w:id="234"/>
      <w:bookmarkEnd w:id="235"/>
    </w:p>
    <w:p w14:paraId="0CFBA21F" w14:textId="77777777" w:rsidR="00D933C9" w:rsidRPr="008E1529" w:rsidRDefault="00D933C9" w:rsidP="008E1529">
      <w:pPr>
        <w:pStyle w:val="a7"/>
        <w:keepNext/>
        <w:keepLines/>
        <w:numPr>
          <w:ilvl w:val="1"/>
          <w:numId w:val="1"/>
        </w:numPr>
        <w:spacing w:before="40" w:after="0" w:line="360" w:lineRule="auto"/>
        <w:contextualSpacing w:val="0"/>
        <w:outlineLvl w:val="1"/>
        <w:rPr>
          <w:rFonts w:ascii="Tahoma" w:eastAsiaTheme="majorEastAsia" w:hAnsi="Tahoma" w:cs="Tahoma"/>
          <w:vanish/>
          <w:color w:val="000000" w:themeColor="text1"/>
          <w:sz w:val="20"/>
          <w:szCs w:val="20"/>
        </w:rPr>
      </w:pPr>
      <w:bookmarkStart w:id="236" w:name="_Toc46739069"/>
      <w:bookmarkStart w:id="237" w:name="_Toc46740049"/>
      <w:bookmarkStart w:id="238" w:name="_Toc46740281"/>
      <w:bookmarkStart w:id="239" w:name="_Toc47367744"/>
      <w:bookmarkEnd w:id="236"/>
      <w:bookmarkEnd w:id="237"/>
      <w:bookmarkEnd w:id="238"/>
      <w:bookmarkEnd w:id="239"/>
    </w:p>
    <w:p w14:paraId="3B1F45F6" w14:textId="60C0C56E" w:rsidR="0038355E" w:rsidRPr="008E1529" w:rsidRDefault="0038355E" w:rsidP="008E1529">
      <w:pPr>
        <w:pStyle w:val="3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0" w:name="_Toc47367745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</w:t>
      </w:r>
      <w:r w:rsidR="00C80AEC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функциональности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C80AEC" w:rsidRPr="008E1529">
        <w:rPr>
          <w:rFonts w:ascii="Tahoma" w:hAnsi="Tahoma" w:cs="Tahoma"/>
          <w:b/>
          <w:color w:val="000000" w:themeColor="text1"/>
          <w:sz w:val="20"/>
          <w:szCs w:val="20"/>
        </w:rPr>
        <w:t>«Авторизация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в торговом мобильном приложении</w:t>
      </w:r>
      <w:r w:rsidR="00C80AEC" w:rsidRPr="008E1529">
        <w:rPr>
          <w:rFonts w:ascii="Tahoma" w:hAnsi="Tahoma" w:cs="Tahoma"/>
          <w:b/>
          <w:color w:val="000000" w:themeColor="text1"/>
          <w:sz w:val="20"/>
          <w:szCs w:val="20"/>
        </w:rPr>
        <w:t>»</w:t>
      </w:r>
      <w:bookmarkEnd w:id="240"/>
      <w:r w:rsidR="00B379F7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14:paraId="57D281B0" w14:textId="77777777" w:rsidR="0038355E" w:rsidRPr="008E1529" w:rsidRDefault="0038355E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Должна быть реализована авторизация существующих клиентов следующими способами:</w:t>
      </w:r>
    </w:p>
    <w:p w14:paraId="41C612BB" w14:textId="77777777" w:rsidR="0038355E" w:rsidRPr="008E1529" w:rsidRDefault="0038355E" w:rsidP="008E1529">
      <w:pPr>
        <w:pStyle w:val="a7"/>
        <w:numPr>
          <w:ilvl w:val="0"/>
          <w:numId w:val="35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через ДБО (должна быть реализована интеграция ДБО и торгового мобильного приложения)</w:t>
      </w:r>
      <w:r w:rsidR="004677F2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сквозным переходом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,</w:t>
      </w:r>
    </w:p>
    <w:p w14:paraId="66C968F2" w14:textId="77777777" w:rsidR="004C77AC" w:rsidRPr="008E1529" w:rsidRDefault="0038355E" w:rsidP="008E1529">
      <w:pPr>
        <w:pStyle w:val="a7"/>
        <w:numPr>
          <w:ilvl w:val="0"/>
          <w:numId w:val="35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через скаченное торговое мобильное приложение</w:t>
      </w:r>
      <w:r w:rsidR="004C77AC"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57CC0406" w14:textId="77777777" w:rsidR="00BA33B9" w:rsidRPr="008E1529" w:rsidRDefault="00BA33B9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Новые клиенты открывают брокерский счет либо в офисе, либо через ДБО. Далее действуют как существующие клиенты.</w:t>
      </w:r>
    </w:p>
    <w:p w14:paraId="48C33A8A" w14:textId="77777777" w:rsidR="004C77AC" w:rsidRPr="008E1529" w:rsidRDefault="004C77AC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Должны быть реализованы следующие способы входа:</w:t>
      </w:r>
    </w:p>
    <w:p w14:paraId="04A98A3E" w14:textId="77777777" w:rsidR="004C77AC" w:rsidRPr="008E1529" w:rsidRDefault="0038355E" w:rsidP="008E1529">
      <w:pPr>
        <w:pStyle w:val="a7"/>
        <w:numPr>
          <w:ilvl w:val="0"/>
          <w:numId w:val="46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 существующему логину и паролю.</w:t>
      </w:r>
      <w:r w:rsidR="004C77AC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4677F2"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Предполагается, что логин и пароль для ДБО и ТМП будет единым.</w:t>
      </w:r>
    </w:p>
    <w:p w14:paraId="77291249" w14:textId="77777777" w:rsidR="00E2507B" w:rsidRPr="008E1529" w:rsidRDefault="00E2507B" w:rsidP="008E1529">
      <w:pPr>
        <w:pStyle w:val="a7"/>
        <w:numPr>
          <w:ilvl w:val="0"/>
          <w:numId w:val="46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аутентификации и авторизации с использованием номера мобильного телефона пользователя, который имеет открытый действующий брокерский счет;</w:t>
      </w:r>
    </w:p>
    <w:p w14:paraId="7DAF6956" w14:textId="77777777" w:rsidR="004C77AC" w:rsidRPr="008E1529" w:rsidRDefault="004C77AC" w:rsidP="008E1529">
      <w:pPr>
        <w:pStyle w:val="a7"/>
        <w:numPr>
          <w:ilvl w:val="0"/>
          <w:numId w:val="46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ввода одноразового пароля;</w:t>
      </w:r>
    </w:p>
    <w:p w14:paraId="4D68FAF5" w14:textId="77777777" w:rsidR="002462FC" w:rsidRPr="008E1529" w:rsidRDefault="002462FC" w:rsidP="008E1529">
      <w:pPr>
        <w:pStyle w:val="a7"/>
        <w:numPr>
          <w:ilvl w:val="0"/>
          <w:numId w:val="46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установки кода для быстрого входа;</w:t>
      </w:r>
    </w:p>
    <w:p w14:paraId="4F706670" w14:textId="77777777" w:rsidR="00BB64AF" w:rsidRPr="008E1529" w:rsidRDefault="002462FC" w:rsidP="008E1529">
      <w:pPr>
        <w:pStyle w:val="a7"/>
        <w:numPr>
          <w:ilvl w:val="0"/>
          <w:numId w:val="46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установки входа по биометрии (сканированием отпечатка пальца или лица), если устройство пользователя официально поддерживает соответствующие функциональности.</w:t>
      </w:r>
    </w:p>
    <w:p w14:paraId="2616C3EF" w14:textId="77777777" w:rsidR="00B379F7" w:rsidRPr="008E1529" w:rsidRDefault="00B379F7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Детальная проработка – в </w:t>
      </w:r>
      <w:commentRangeStart w:id="241"/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ЧТЗ</w:t>
      </w:r>
      <w:commentRangeEnd w:id="241"/>
      <w:r w:rsidR="008D06AC">
        <w:rPr>
          <w:rStyle w:val="aa"/>
        </w:rPr>
        <w:commentReference w:id="241"/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52677B38" w14:textId="77777777" w:rsidR="00BA33B9" w:rsidRPr="008E1529" w:rsidRDefault="00BA33B9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66EEF38D" w14:textId="6178B0BF" w:rsidR="00224A8B" w:rsidRPr="008E1529" w:rsidRDefault="00224A8B" w:rsidP="008E1529">
      <w:pPr>
        <w:pStyle w:val="3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2" w:name="_Toc47367746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функциональности «</w:t>
      </w:r>
      <w:r w:rsidR="00E2507B" w:rsidRPr="008E1529">
        <w:rPr>
          <w:rFonts w:ascii="Tahoma" w:hAnsi="Tahoma" w:cs="Tahoma"/>
          <w:b/>
          <w:color w:val="000000" w:themeColor="text1"/>
          <w:sz w:val="20"/>
          <w:szCs w:val="20"/>
        </w:rPr>
        <w:t>Профиль пользователя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»</w:t>
      </w:r>
      <w:bookmarkEnd w:id="242"/>
    </w:p>
    <w:p w14:paraId="78024AC0" w14:textId="77777777" w:rsidR="00E2507B" w:rsidRPr="008E1529" w:rsidRDefault="00E2507B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Функциональность модуля «Профиль поль</w:t>
      </w:r>
      <w:r w:rsidR="00B379F7" w:rsidRPr="008E1529">
        <w:rPr>
          <w:rFonts w:ascii="Tahoma" w:hAnsi="Tahoma" w:cs="Tahoma"/>
          <w:iCs/>
          <w:color w:val="000000" w:themeColor="text1"/>
          <w:sz w:val="20"/>
          <w:szCs w:val="20"/>
        </w:rPr>
        <w:t>зователя» должна включать в себя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:</w:t>
      </w:r>
    </w:p>
    <w:p w14:paraId="0AFAA27C" w14:textId="77777777" w:rsidR="00B379F7" w:rsidRPr="008E1529" w:rsidRDefault="00B379F7" w:rsidP="008E1529">
      <w:pPr>
        <w:pStyle w:val="a7"/>
        <w:numPr>
          <w:ilvl w:val="0"/>
          <w:numId w:val="40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>Возможность просмотра доступных тарифов обслуживания и выбора тарифа; пользователь должен иметь возможность выбрать только один тариф из списка предложенных;</w:t>
      </w:r>
    </w:p>
    <w:p w14:paraId="4C3836E7" w14:textId="77777777" w:rsidR="00B379F7" w:rsidRPr="008E1529" w:rsidRDefault="00B379F7" w:rsidP="008E1529">
      <w:pPr>
        <w:pStyle w:val="a7"/>
        <w:numPr>
          <w:ilvl w:val="0"/>
          <w:numId w:val="40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настройки уведомлений, включая Push-уведомления, SMS-уведомления, Email-уведомления;</w:t>
      </w:r>
    </w:p>
    <w:p w14:paraId="239F1D2D" w14:textId="77777777" w:rsidR="00B379F7" w:rsidRPr="008E1529" w:rsidRDefault="00C61D5C" w:rsidP="008E1529">
      <w:pPr>
        <w:pStyle w:val="a7"/>
        <w:numPr>
          <w:ilvl w:val="0"/>
          <w:numId w:val="40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изменения персональной информации пользователя.</w:t>
      </w:r>
    </w:p>
    <w:p w14:paraId="2A2F1859" w14:textId="77777777" w:rsidR="006631F1" w:rsidRPr="008E1529" w:rsidRDefault="00C61D5C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Детали – в </w:t>
      </w:r>
      <w:commentRangeStart w:id="243"/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ЧТЗ</w:t>
      </w:r>
      <w:commentRangeEnd w:id="243"/>
      <w:r w:rsidR="008D06AC">
        <w:rPr>
          <w:rStyle w:val="aa"/>
        </w:rPr>
        <w:commentReference w:id="243"/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6BC5CF5E" w14:textId="77777777" w:rsidR="00197F7C" w:rsidRPr="008E1529" w:rsidRDefault="00197F7C" w:rsidP="008E1529">
      <w:p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B13C77" w14:textId="36C813D9" w:rsidR="00C37A9D" w:rsidRPr="008E1529" w:rsidRDefault="00C37A9D" w:rsidP="008E1529">
      <w:pPr>
        <w:pStyle w:val="3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4" w:name="_Toc47367747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функциональности “</w:t>
      </w:r>
      <w:r w:rsidR="00C61D5C" w:rsidRPr="008E1529">
        <w:rPr>
          <w:rFonts w:ascii="Tahoma" w:hAnsi="Tahoma" w:cs="Tahoma"/>
          <w:b/>
          <w:color w:val="000000" w:themeColor="text1"/>
          <w:sz w:val="20"/>
          <w:szCs w:val="20"/>
        </w:rPr>
        <w:t>Финансовые инструменты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”</w:t>
      </w:r>
      <w:bookmarkEnd w:id="244"/>
    </w:p>
    <w:p w14:paraId="106969B0" w14:textId="77777777" w:rsidR="00C37A9D" w:rsidRPr="008E1529" w:rsidRDefault="00BA33B9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Функциональность модуля «Финансовые и</w:t>
      </w:r>
      <w:r w:rsidR="00C37A9D" w:rsidRPr="008E1529">
        <w:rPr>
          <w:rFonts w:ascii="Tahoma" w:hAnsi="Tahoma" w:cs="Tahoma"/>
          <w:iCs/>
          <w:color w:val="000000" w:themeColor="text1"/>
          <w:sz w:val="20"/>
          <w:szCs w:val="20"/>
        </w:rPr>
        <w:t>нструменты» должна включать в себя:</w:t>
      </w:r>
    </w:p>
    <w:p w14:paraId="37085137" w14:textId="5129C941" w:rsidR="00C37A9D" w:rsidRPr="008E1529" w:rsidRDefault="00C37A9D" w:rsidP="008E1529">
      <w:pPr>
        <w:pStyle w:val="a7"/>
        <w:numPr>
          <w:ilvl w:val="0"/>
          <w:numId w:val="3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При выборе инструмента Клиенту доступна фильтрация: по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ISIN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, по названию компании-эмитента или его фрагменту, по биржевому тике</w:t>
      </w:r>
      <w:r w:rsidR="00461191" w:rsidRPr="008E1529">
        <w:rPr>
          <w:rFonts w:ascii="Tahoma" w:hAnsi="Tahoma" w:cs="Tahoma"/>
          <w:iCs/>
          <w:color w:val="000000" w:themeColor="text1"/>
          <w:sz w:val="20"/>
          <w:szCs w:val="20"/>
        </w:rPr>
        <w:t>т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у. Приложение должно выдавать наиболее релевантные по критерию ценные бумаги, их текущие биржевые котировки.</w:t>
      </w:r>
    </w:p>
    <w:p w14:paraId="5520815F" w14:textId="77777777" w:rsidR="00C37A9D" w:rsidRPr="008E1529" w:rsidRDefault="00C37A9D" w:rsidP="008E1529">
      <w:pPr>
        <w:pStyle w:val="a7"/>
        <w:numPr>
          <w:ilvl w:val="0"/>
          <w:numId w:val="3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По факту выбора бумаги пользователь должен иметь возможность </w:t>
      </w:r>
      <w:r w:rsidR="007211F1" w:rsidRPr="008E1529">
        <w:rPr>
          <w:rFonts w:ascii="Tahoma" w:hAnsi="Tahoma" w:cs="Tahoma"/>
          <w:iCs/>
          <w:color w:val="000000" w:themeColor="text1"/>
          <w:sz w:val="20"/>
          <w:szCs w:val="20"/>
        </w:rPr>
        <w:t>попасть в карточку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инструмент</w:t>
      </w:r>
      <w:r w:rsidR="007211F1" w:rsidRPr="008E1529">
        <w:rPr>
          <w:rFonts w:ascii="Tahoma" w:hAnsi="Tahoma" w:cs="Tahoma"/>
          <w:iCs/>
          <w:color w:val="000000" w:themeColor="text1"/>
          <w:sz w:val="20"/>
          <w:szCs w:val="20"/>
        </w:rPr>
        <w:t>а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, при этом ему становится доступным:</w:t>
      </w:r>
    </w:p>
    <w:p w14:paraId="5B1003E9" w14:textId="77777777" w:rsidR="00C37A9D" w:rsidRPr="008E1529" w:rsidRDefault="00C37A9D" w:rsidP="008E1529">
      <w:pPr>
        <w:pStyle w:val="a7"/>
        <w:shd w:val="clear" w:color="auto" w:fill="FFFFFF"/>
        <w:spacing w:after="0" w:line="360" w:lineRule="auto"/>
        <w:ind w:left="785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Параметры инструмента: отрасль, информация о компании-эмитенте, характеристики бумаги (лотность, текущая цена, ставка купона, номинал и т.д.).</w:t>
      </w:r>
    </w:p>
    <w:p w14:paraId="1072D8CA" w14:textId="77777777" w:rsidR="00C37A9D" w:rsidRPr="008E1529" w:rsidRDefault="00C37A9D" w:rsidP="008E1529">
      <w:pPr>
        <w:pStyle w:val="a7"/>
        <w:shd w:val="clear" w:color="auto" w:fill="FFFFFF"/>
        <w:spacing w:after="0" w:line="360" w:lineRule="auto"/>
        <w:ind w:left="785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График изменения котировок за выбранный период (день/месяц/год), на графике отмечены сделки Клиента метками.</w:t>
      </w:r>
    </w:p>
    <w:p w14:paraId="20F37A60" w14:textId="77777777" w:rsidR="00C37A9D" w:rsidRPr="008E1529" w:rsidRDefault="00C37A9D" w:rsidP="008E1529">
      <w:pPr>
        <w:pStyle w:val="a7"/>
        <w:shd w:val="clear" w:color="auto" w:fill="FFFFFF"/>
        <w:spacing w:after="0" w:line="360" w:lineRule="auto"/>
        <w:ind w:left="785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Биржевой стакан по данной ценной бумаге или индикативные цены бид-аск по внебиржевой.</w:t>
      </w:r>
    </w:p>
    <w:p w14:paraId="37AA892C" w14:textId="77777777" w:rsidR="007211F1" w:rsidRPr="008E1529" w:rsidRDefault="007211F1" w:rsidP="008E1529">
      <w:pPr>
        <w:pStyle w:val="a7"/>
        <w:shd w:val="clear" w:color="auto" w:fill="FFFFFF"/>
        <w:spacing w:after="0" w:line="360" w:lineRule="auto"/>
        <w:ind w:left="785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Информация о дивидендах, в том числе, но не ограничиваясь, информацией о дате, сумме (в рублях или иной валюте) и доходности.</w:t>
      </w:r>
    </w:p>
    <w:p w14:paraId="245D1DB9" w14:textId="77777777" w:rsidR="00C37A9D" w:rsidRPr="008E1529" w:rsidRDefault="00C37A9D" w:rsidP="008E1529">
      <w:pPr>
        <w:pStyle w:val="a7"/>
        <w:numPr>
          <w:ilvl w:val="0"/>
          <w:numId w:val="3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группировки и сортировки результатов поиска, в том числе, но не</w:t>
      </w:r>
      <w:r w:rsidR="00BA33B9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ограничиваясь, по типу активов.</w:t>
      </w:r>
    </w:p>
    <w:p w14:paraId="234A19A7" w14:textId="77777777" w:rsidR="00C37A9D" w:rsidRPr="008E1529" w:rsidRDefault="00C37A9D" w:rsidP="008E1529">
      <w:pPr>
        <w:pStyle w:val="a7"/>
        <w:numPr>
          <w:ilvl w:val="0"/>
          <w:numId w:val="3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просмотра карточки любого из ин</w:t>
      </w:r>
      <w:r w:rsidR="00BA33B9" w:rsidRPr="008E1529">
        <w:rPr>
          <w:rFonts w:ascii="Tahoma" w:hAnsi="Tahoma" w:cs="Tahoma"/>
          <w:iCs/>
          <w:color w:val="000000" w:themeColor="text1"/>
          <w:sz w:val="20"/>
          <w:szCs w:val="20"/>
        </w:rPr>
        <w:t>струментов в результатах поиска.</w:t>
      </w:r>
    </w:p>
    <w:p w14:paraId="6CC6CE2B" w14:textId="77777777" w:rsidR="00C37A9D" w:rsidRPr="008E1529" w:rsidRDefault="00C37A9D" w:rsidP="008E1529">
      <w:pPr>
        <w:pStyle w:val="a7"/>
        <w:numPr>
          <w:ilvl w:val="0"/>
          <w:numId w:val="33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Возможность просмотра полного каталога инструментов; должна быть возможность подгружать каталог постранично.</w:t>
      </w:r>
    </w:p>
    <w:p w14:paraId="21E031CC" w14:textId="77777777" w:rsidR="007211F1" w:rsidRPr="008E1529" w:rsidRDefault="007211F1" w:rsidP="008E1529">
      <w:pPr>
        <w:pStyle w:val="a7"/>
        <w:spacing w:line="360" w:lineRule="auto"/>
        <w:ind w:left="785"/>
        <w:rPr>
          <w:rFonts w:ascii="Tahoma" w:eastAsia="Arial" w:hAnsi="Tahoma" w:cs="Tahoma"/>
          <w:color w:val="000000" w:themeColor="text1"/>
          <w:sz w:val="20"/>
          <w:szCs w:val="20"/>
        </w:rPr>
      </w:pPr>
    </w:p>
    <w:p w14:paraId="30E3216C" w14:textId="77777777" w:rsidR="00197F7C" w:rsidRPr="008E1529" w:rsidRDefault="00197F7C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485FC8F" w14:textId="77777777" w:rsidR="00580707" w:rsidRPr="008E1529" w:rsidRDefault="00580707" w:rsidP="008E1529">
      <w:pPr>
        <w:pStyle w:val="21"/>
        <w:numPr>
          <w:ilvl w:val="0"/>
          <w:numId w:val="0"/>
        </w:numPr>
        <w:spacing w:line="360" w:lineRule="auto"/>
        <w:ind w:left="576" w:hanging="576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5" w:name="_Toc47367748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B379F7"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BA33B9" w:rsidRPr="008E1529">
        <w:rPr>
          <w:rFonts w:ascii="Tahoma" w:hAnsi="Tahoma" w:cs="Tahoma"/>
          <w:b/>
          <w:color w:val="000000" w:themeColor="text1"/>
          <w:sz w:val="20"/>
          <w:szCs w:val="20"/>
        </w:rPr>
        <w:t>4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Требования к функциональности “Заявки и сделки”</w:t>
      </w:r>
      <w:bookmarkEnd w:id="245"/>
    </w:p>
    <w:p w14:paraId="7336C8FF" w14:textId="77777777" w:rsidR="00580707" w:rsidRPr="008E1529" w:rsidRDefault="00580707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Кли</w:t>
      </w:r>
      <w:r w:rsidR="00C37A9D" w:rsidRPr="008E1529">
        <w:rPr>
          <w:rFonts w:ascii="Tahoma" w:hAnsi="Tahoma" w:cs="Tahoma"/>
          <w:iCs/>
          <w:color w:val="000000" w:themeColor="text1"/>
          <w:sz w:val="20"/>
          <w:szCs w:val="20"/>
        </w:rPr>
        <w:t>енту должны быть доступны следующие площадки (</w:t>
      </w:r>
      <w:r w:rsidR="004E67B1" w:rsidRPr="008E1529">
        <w:rPr>
          <w:rFonts w:ascii="Tahoma" w:hAnsi="Tahoma" w:cs="Tahoma"/>
          <w:iCs/>
          <w:color w:val="000000" w:themeColor="text1"/>
          <w:sz w:val="20"/>
          <w:szCs w:val="20"/>
        </w:rPr>
        <w:t>для выставления</w:t>
      </w:r>
      <w:r w:rsidR="00C37A9D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заявки по торгуемым на них инструментам)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:</w:t>
      </w:r>
    </w:p>
    <w:p w14:paraId="17C9D0AE" w14:textId="3370090E" w:rsidR="00580707" w:rsidRPr="008E1529" w:rsidRDefault="00580707" w:rsidP="008E1529">
      <w:pPr>
        <w:pStyle w:val="a7"/>
        <w:numPr>
          <w:ilvl w:val="0"/>
          <w:numId w:val="29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Московская биржа, фондовый рынок. Инструменты: акции и облигации. 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MVP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– только Московская биржа, фондовый рынок.</w:t>
      </w:r>
    </w:p>
    <w:p w14:paraId="3457685F" w14:textId="77777777" w:rsidR="00580707" w:rsidRPr="008E1529" w:rsidRDefault="00580707" w:rsidP="008E1529">
      <w:pPr>
        <w:pStyle w:val="a7"/>
        <w:numPr>
          <w:ilvl w:val="0"/>
          <w:numId w:val="29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Московская биржа, срочный рынок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FORTS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184BD117" w14:textId="77777777" w:rsidR="00580707" w:rsidRPr="008E1529" w:rsidRDefault="00580707" w:rsidP="008E1529">
      <w:pPr>
        <w:pStyle w:val="a7"/>
        <w:numPr>
          <w:ilvl w:val="0"/>
          <w:numId w:val="29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Санкт-Петербургская биржа. Инструменты: иностранные акции и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ADR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. Возможно, введем ограничительные условия на перечень бумаг.</w:t>
      </w:r>
    </w:p>
    <w:p w14:paraId="2FA12B42" w14:textId="77777777" w:rsidR="00580707" w:rsidRPr="008E1529" w:rsidRDefault="00580707" w:rsidP="008E1529">
      <w:pPr>
        <w:pStyle w:val="a7"/>
        <w:numPr>
          <w:ilvl w:val="0"/>
          <w:numId w:val="29"/>
        </w:num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Внебиржевые площадки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Bloomberg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,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Reuters.</w:t>
      </w:r>
    </w:p>
    <w:p w14:paraId="55055CE4" w14:textId="77777777" w:rsidR="00580707" w:rsidRPr="008E1529" w:rsidRDefault="00580707" w:rsidP="008E1529">
      <w:pPr>
        <w:pStyle w:val="a7"/>
        <w:shd w:val="clear" w:color="auto" w:fill="FFFFFF"/>
        <w:spacing w:after="0" w:line="360" w:lineRule="auto"/>
        <w:ind w:left="1146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49C96F78" w14:textId="77777777" w:rsidR="004E67B1" w:rsidRPr="008E1529" w:rsidRDefault="004E67B1" w:rsidP="008E1529">
      <w:pPr>
        <w:spacing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При подаче заявки на покупку/продажу ценной бумаги пользователь должен указать следующие параметры:</w:t>
      </w:r>
    </w:p>
    <w:p w14:paraId="4FC623DD" w14:textId="77777777" w:rsidR="00580707" w:rsidRPr="008E1529" w:rsidRDefault="00580707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Счет списания/зачисления</w:t>
      </w:r>
      <w:r w:rsidR="004E67B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выбора должны быть доступны следующие опции:</w:t>
      </w:r>
    </w:p>
    <w:p w14:paraId="7F5AA3E2" w14:textId="77777777" w:rsidR="00580707" w:rsidRPr="008E1529" w:rsidRDefault="00580707" w:rsidP="008E1529">
      <w:pPr>
        <w:pStyle w:val="a7"/>
        <w:numPr>
          <w:ilvl w:val="0"/>
          <w:numId w:val="3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Брокерский счет клиента (для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mvp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),</w:t>
      </w:r>
    </w:p>
    <w:p w14:paraId="534E03B2" w14:textId="77777777" w:rsidR="00580707" w:rsidRPr="008E1529" w:rsidRDefault="00580707" w:rsidP="008E1529">
      <w:pPr>
        <w:pStyle w:val="a7"/>
        <w:numPr>
          <w:ilvl w:val="0"/>
          <w:numId w:val="3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Карта Банка ДОМ.РФ (для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mvp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),</w:t>
      </w:r>
    </w:p>
    <w:p w14:paraId="72F0A166" w14:textId="77777777" w:rsidR="00580707" w:rsidRPr="008E1529" w:rsidRDefault="00580707" w:rsidP="008E1529">
      <w:pPr>
        <w:pStyle w:val="a7"/>
        <w:numPr>
          <w:ilvl w:val="0"/>
          <w:numId w:val="3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Любой внешний счет или карта, привязанные пользователем к приложению.</w:t>
      </w:r>
    </w:p>
    <w:p w14:paraId="146CA8D0" w14:textId="77777777" w:rsidR="0021137F" w:rsidRPr="008E1529" w:rsidRDefault="004E67B1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Инструмент</w:t>
      </w:r>
    </w:p>
    <w:p w14:paraId="2794F6A0" w14:textId="77777777" w:rsidR="004E67B1" w:rsidRPr="008E1529" w:rsidRDefault="004E67B1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Направление заявки:</w:t>
      </w:r>
    </w:p>
    <w:p w14:paraId="18C62168" w14:textId="77777777" w:rsidR="004E67B1" w:rsidRPr="008E1529" w:rsidRDefault="004E67B1" w:rsidP="008E1529">
      <w:pPr>
        <w:pStyle w:val="a7"/>
        <w:numPr>
          <w:ilvl w:val="0"/>
          <w:numId w:val="4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Покупка</w:t>
      </w:r>
    </w:p>
    <w:p w14:paraId="03FC5EFD" w14:textId="77777777" w:rsidR="004E67B1" w:rsidRPr="008E1529" w:rsidRDefault="0021137F" w:rsidP="008E1529">
      <w:pPr>
        <w:pStyle w:val="a7"/>
        <w:numPr>
          <w:ilvl w:val="0"/>
          <w:numId w:val="4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Продажа</w:t>
      </w:r>
    </w:p>
    <w:p w14:paraId="03D4B8FA" w14:textId="77777777" w:rsidR="0021137F" w:rsidRPr="008E1529" w:rsidRDefault="004E67B1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Цена</w:t>
      </w:r>
    </w:p>
    <w:p w14:paraId="12C8F09E" w14:textId="77777777" w:rsidR="004E67B1" w:rsidRPr="008E1529" w:rsidRDefault="001F4700" w:rsidP="008E1529">
      <w:pPr>
        <w:pStyle w:val="a7"/>
        <w:numPr>
          <w:ilvl w:val="0"/>
          <w:numId w:val="48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Цена, </w:t>
      </w:r>
    </w:p>
    <w:p w14:paraId="41C38DCD" w14:textId="77777777" w:rsidR="0021137F" w:rsidRPr="008E1529" w:rsidRDefault="0021137F" w:rsidP="008E1529">
      <w:pPr>
        <w:pStyle w:val="a7"/>
        <w:numPr>
          <w:ilvl w:val="0"/>
          <w:numId w:val="48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Мин. шаг цены</w:t>
      </w:r>
    </w:p>
    <w:p w14:paraId="0623D85A" w14:textId="77777777" w:rsidR="0021137F" w:rsidRPr="008E1529" w:rsidRDefault="0021137F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Количество:</w:t>
      </w:r>
    </w:p>
    <w:p w14:paraId="282FB73C" w14:textId="77777777" w:rsidR="004E67B1" w:rsidRPr="008E1529" w:rsidRDefault="0021137F" w:rsidP="008E1529">
      <w:pPr>
        <w:pStyle w:val="a7"/>
        <w:numPr>
          <w:ilvl w:val="0"/>
          <w:numId w:val="4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Количество бумаг (штук)</w:t>
      </w:r>
    </w:p>
    <w:p w14:paraId="499537A9" w14:textId="77777777" w:rsidR="004E67B1" w:rsidRPr="008E1529" w:rsidRDefault="001F4700" w:rsidP="008E1529">
      <w:pPr>
        <w:pStyle w:val="a7"/>
        <w:numPr>
          <w:ilvl w:val="0"/>
          <w:numId w:val="4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Размер лота (бумаг в лоте)</w:t>
      </w:r>
    </w:p>
    <w:p w14:paraId="7C853771" w14:textId="77777777" w:rsidR="001F4700" w:rsidRPr="008E1529" w:rsidRDefault="001F4700" w:rsidP="008E1529">
      <w:pPr>
        <w:pStyle w:val="a7"/>
        <w:numPr>
          <w:ilvl w:val="0"/>
          <w:numId w:val="4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Доступное рассчитанное количество бумаг для сделки с учетом остатка</w:t>
      </w:r>
    </w:p>
    <w:p w14:paraId="1DACDD38" w14:textId="77777777" w:rsidR="00580707" w:rsidRPr="008E1529" w:rsidRDefault="004E67B1" w:rsidP="008E1529">
      <w:pPr>
        <w:pStyle w:val="a7"/>
        <w:numPr>
          <w:ilvl w:val="0"/>
          <w:numId w:val="50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Тип заявки:</w:t>
      </w:r>
    </w:p>
    <w:p w14:paraId="0BAF67DE" w14:textId="77777777" w:rsidR="00580707" w:rsidRPr="008E1529" w:rsidRDefault="00580707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Лимитная заявка,</w:t>
      </w:r>
    </w:p>
    <w:p w14:paraId="63305DCD" w14:textId="77777777" w:rsidR="00580707" w:rsidRPr="008E1529" w:rsidRDefault="001F4700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Рыночная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заявки,</w:t>
      </w:r>
    </w:p>
    <w:p w14:paraId="518B7D7A" w14:textId="77777777" w:rsidR="001F4700" w:rsidRPr="008E1529" w:rsidRDefault="001F4700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TakeProfit/StopLoss</w:t>
      </w:r>
    </w:p>
    <w:p w14:paraId="6F59A2C2" w14:textId="77777777" w:rsidR="00580707" w:rsidRPr="008E1529" w:rsidRDefault="001F4700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GTD</w:t>
      </w:r>
    </w:p>
    <w:p w14:paraId="5CC5ECD4" w14:textId="77777777" w:rsidR="001F4700" w:rsidRPr="008E1529" w:rsidRDefault="001F4700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FOK</w:t>
      </w:r>
    </w:p>
    <w:p w14:paraId="301B60B3" w14:textId="77777777" w:rsidR="001F4700" w:rsidRPr="008E1529" w:rsidRDefault="00BA33B9" w:rsidP="008E1529">
      <w:pPr>
        <w:pStyle w:val="a7"/>
        <w:numPr>
          <w:ilvl w:val="0"/>
          <w:numId w:val="3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VWAP</w:t>
      </w:r>
    </w:p>
    <w:p w14:paraId="25598B25" w14:textId="77777777" w:rsidR="001F4700" w:rsidRPr="008E1529" w:rsidRDefault="004E67B1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После ввода и</w:t>
      </w:r>
      <w:r w:rsidR="001F4700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выбора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основных параметров заявки пользователю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на экране отображается сумма комиссии (в разрезе типов: брокерская и биржевая) и налогов, а также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становится доступна кнопка </w:t>
      </w:r>
      <w:r w:rsidR="001F4700" w:rsidRPr="008E1529">
        <w:rPr>
          <w:rFonts w:ascii="Tahoma" w:hAnsi="Tahoma" w:cs="Tahoma"/>
          <w:iCs/>
          <w:color w:val="000000" w:themeColor="text1"/>
          <w:sz w:val="20"/>
          <w:szCs w:val="20"/>
        </w:rPr>
        <w:t>«Подтвердить»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14:paraId="773BD54B" w14:textId="77777777" w:rsidR="00C37A9D" w:rsidRPr="008E1529" w:rsidRDefault="001F4700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После нажатия кнопки «Подтвердить»:</w:t>
      </w:r>
    </w:p>
    <w:p w14:paraId="4D7289B1" w14:textId="77777777" w:rsidR="00C37A9D" w:rsidRPr="008E1529" w:rsidRDefault="00C37A9D" w:rsidP="008E1529">
      <w:pPr>
        <w:pStyle w:val="a7"/>
        <w:numPr>
          <w:ilvl w:val="0"/>
          <w:numId w:val="32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Происходит контроль лимитов клиента</w:t>
      </w:r>
      <w:r w:rsidR="004E67B1" w:rsidRPr="008E1529">
        <w:rPr>
          <w:rFonts w:ascii="Tahoma" w:hAnsi="Tahoma" w:cs="Tahoma"/>
          <w:iCs/>
          <w:color w:val="000000" w:themeColor="text1"/>
          <w:sz w:val="20"/>
          <w:szCs w:val="20"/>
        </w:rPr>
        <w:t>, проверка стоимости на соответствие цене шага и лимиту пользователя, валидация количества лотов на соответствие лимитам и сумме на счету пользователя.</w:t>
      </w:r>
    </w:p>
    <w:p w14:paraId="3E19376C" w14:textId="77777777" w:rsidR="00580707" w:rsidRPr="008E1529" w:rsidRDefault="00580707" w:rsidP="008E1529">
      <w:pPr>
        <w:pStyle w:val="a7"/>
        <w:numPr>
          <w:ilvl w:val="0"/>
          <w:numId w:val="32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Заявка на покупку/продажу ценной бумаги </w:t>
      </w:r>
      <w:r w:rsidR="001F4700" w:rsidRPr="008E1529">
        <w:rPr>
          <w:rFonts w:ascii="Tahoma" w:hAnsi="Tahoma" w:cs="Tahoma"/>
          <w:iCs/>
          <w:color w:val="000000" w:themeColor="text1"/>
          <w:sz w:val="20"/>
          <w:szCs w:val="20"/>
        </w:rPr>
        <w:t>отправляется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на биржу.</w:t>
      </w:r>
    </w:p>
    <w:p w14:paraId="68700831" w14:textId="77777777" w:rsidR="00580707" w:rsidRPr="008E1529" w:rsidRDefault="00580707" w:rsidP="008E1529">
      <w:pPr>
        <w:pStyle w:val="a7"/>
        <w:numPr>
          <w:ilvl w:val="0"/>
          <w:numId w:val="32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Заявка попадает </w:t>
      </w:r>
      <w:r w:rsidR="00736AEF" w:rsidRPr="008E1529">
        <w:rPr>
          <w:rFonts w:ascii="Tahoma" w:hAnsi="Tahoma" w:cs="Tahoma"/>
          <w:iCs/>
          <w:color w:val="000000" w:themeColor="text1"/>
          <w:sz w:val="20"/>
          <w:szCs w:val="20"/>
        </w:rPr>
        <w:t>на экранную форму журнала заявок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в статус активная, который может быть изменен на</w:t>
      </w:r>
      <w:r w:rsidR="00C37A9D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один из следующих статусов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>:</w:t>
      </w:r>
      <w:r w:rsidR="00041FE2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исполненная, частично исполненная, снята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(клиентом, биржей, при остановке торгов или срока заявки)</w:t>
      </w:r>
      <w:r w:rsidR="00041FE2" w:rsidRPr="008E1529">
        <w:rPr>
          <w:rFonts w:ascii="Tahoma" w:hAnsi="Tahoma" w:cs="Tahoma"/>
          <w:iCs/>
          <w:color w:val="000000" w:themeColor="text1"/>
          <w:sz w:val="20"/>
          <w:szCs w:val="20"/>
        </w:rPr>
        <w:t>, отклонена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(биржей)</w:t>
      </w:r>
      <w:r w:rsidR="00041FE2"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2CF73776" w14:textId="77777777" w:rsidR="00580707" w:rsidRPr="008E1529" w:rsidRDefault="00736AEF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 xml:space="preserve">Когда заявка исполнена, </w:t>
      </w:r>
      <w:r w:rsidR="00846634" w:rsidRPr="008E1529">
        <w:rPr>
          <w:rFonts w:ascii="Tahoma" w:hAnsi="Tahoma" w:cs="Tahoma"/>
          <w:iCs/>
          <w:color w:val="000000" w:themeColor="text1"/>
          <w:sz w:val="20"/>
          <w:szCs w:val="20"/>
        </w:rPr>
        <w:t>должна появится запись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на </w:t>
      </w:r>
      <w:r w:rsidR="00846634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экранной форме журнала сделок. 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Клиенту </w:t>
      </w:r>
      <w:r w:rsidR="00846634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должен быть 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>доступен реестр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сделок 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>с основными параметрами сделки: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162598" w:rsidRPr="008E1529">
        <w:rPr>
          <w:rFonts w:ascii="Tahoma" w:hAnsi="Tahoma" w:cs="Tahoma"/>
          <w:iCs/>
          <w:color w:val="000000" w:themeColor="text1"/>
          <w:sz w:val="20"/>
          <w:szCs w:val="20"/>
        </w:rPr>
        <w:t>время заявки, время сделки, номер заявки, номер сделки, инструмент, код, направление</w:t>
      </w:r>
      <w:r w:rsidR="00085BC6" w:rsidRPr="008E1529">
        <w:rPr>
          <w:rFonts w:ascii="Tahoma" w:hAnsi="Tahoma" w:cs="Tahoma"/>
          <w:iCs/>
          <w:color w:val="000000" w:themeColor="text1"/>
          <w:sz w:val="20"/>
          <w:szCs w:val="20"/>
        </w:rPr>
        <w:t>, цена, количество, объем.</w:t>
      </w:r>
    </w:p>
    <w:p w14:paraId="231786C8" w14:textId="77777777" w:rsidR="00827ACB" w:rsidRPr="008E1529" w:rsidRDefault="00846634" w:rsidP="008E1529">
      <w:pPr>
        <w:shd w:val="clear" w:color="auto" w:fill="FFFFFF"/>
        <w:spacing w:after="0" w:line="360" w:lineRule="auto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</w:p>
    <w:p w14:paraId="589A631F" w14:textId="77777777" w:rsidR="000D2DD8" w:rsidRPr="008E1529" w:rsidRDefault="00B657A9" w:rsidP="008E1529">
      <w:pPr>
        <w:pStyle w:val="21"/>
        <w:numPr>
          <w:ilvl w:val="0"/>
          <w:numId w:val="0"/>
        </w:numPr>
        <w:spacing w:line="360" w:lineRule="auto"/>
        <w:ind w:left="576" w:hanging="576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6" w:name="_Toc47367749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7211F1" w:rsidRPr="008E1529">
        <w:rPr>
          <w:rFonts w:ascii="Tahoma" w:hAnsi="Tahoma" w:cs="Tahoma"/>
          <w:b/>
          <w:color w:val="000000" w:themeColor="text1"/>
          <w:sz w:val="20"/>
          <w:szCs w:val="20"/>
        </w:rPr>
        <w:t>4</w:t>
      </w:r>
      <w:r w:rsidR="00651E62" w:rsidRPr="008E1529">
        <w:rPr>
          <w:rFonts w:ascii="Tahoma" w:hAnsi="Tahoma" w:cs="Tahoma"/>
          <w:b/>
          <w:color w:val="000000" w:themeColor="text1"/>
          <w:sz w:val="20"/>
          <w:szCs w:val="20"/>
        </w:rPr>
        <w:t>.</w:t>
      </w:r>
      <w:r w:rsidR="007211F1" w:rsidRPr="008E1529">
        <w:rPr>
          <w:rFonts w:ascii="Tahoma" w:hAnsi="Tahoma" w:cs="Tahoma"/>
          <w:b/>
          <w:color w:val="000000" w:themeColor="text1"/>
          <w:sz w:val="20"/>
          <w:szCs w:val="20"/>
        </w:rPr>
        <w:t>5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AB6E08"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функциональности “Портфель”</w:t>
      </w:r>
      <w:bookmarkEnd w:id="246"/>
    </w:p>
    <w:p w14:paraId="35D98C81" w14:textId="77777777" w:rsidR="00AB6E08" w:rsidRPr="008E1529" w:rsidRDefault="00AB6E08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 приложении должен быть функционал для отображения</w:t>
      </w:r>
      <w:r w:rsidR="00A34768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 расчета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портфеля клиента.</w:t>
      </w:r>
    </w:p>
    <w:p w14:paraId="75F00E72" w14:textId="77777777" w:rsidR="00AB6E08" w:rsidRPr="008E1529" w:rsidRDefault="00AB6E08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Портфель должен отображаться в следующих разрезах:</w:t>
      </w:r>
    </w:p>
    <w:p w14:paraId="15672699" w14:textId="77777777" w:rsidR="00AB6E08" w:rsidRPr="008E1529" w:rsidRDefault="00AB6E08" w:rsidP="008E1529">
      <w:pPr>
        <w:pStyle w:val="a7"/>
        <w:numPr>
          <w:ilvl w:val="0"/>
          <w:numId w:val="28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Общая сумма на брокерском счете в рублях</w:t>
      </w:r>
      <w:r w:rsidR="001B5770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(переоценка всех инструментов и валют в рублях)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14:paraId="314086BD" w14:textId="77777777" w:rsidR="00AB6E08" w:rsidRPr="008E1529" w:rsidRDefault="00AB6E08" w:rsidP="008E1529">
      <w:pPr>
        <w:pStyle w:val="a7"/>
        <w:numPr>
          <w:ilvl w:val="0"/>
          <w:numId w:val="28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Разбивка в разрезе валют (рубли, евро, доллары).</w:t>
      </w:r>
    </w:p>
    <w:p w14:paraId="137DBB42" w14:textId="77777777" w:rsidR="00AB6E08" w:rsidRPr="008E1529" w:rsidRDefault="00AB6E08" w:rsidP="008E1529">
      <w:pPr>
        <w:pStyle w:val="a7"/>
        <w:numPr>
          <w:ilvl w:val="0"/>
          <w:numId w:val="28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Разбивка в разрезе бумаг.</w:t>
      </w:r>
    </w:p>
    <w:p w14:paraId="59858819" w14:textId="77777777" w:rsidR="00AB6E08" w:rsidRPr="008E1529" w:rsidRDefault="00081CCF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Портфель должен пересчитываться в онлайне в соответствии с текущими биржевыми котировками и курсами валют, а также с учетом совершённых клиентом сделок по покупке/продаже ценных бумаг</w:t>
      </w:r>
      <w:r w:rsidR="00364B25" w:rsidRPr="008E1529">
        <w:rPr>
          <w:rFonts w:ascii="Tahoma" w:hAnsi="Tahoma" w:cs="Tahoma"/>
          <w:iCs/>
          <w:color w:val="000000" w:themeColor="text1"/>
          <w:sz w:val="20"/>
          <w:szCs w:val="20"/>
        </w:rPr>
        <w:t>, комиссии и налогов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14:paraId="72C31EF7" w14:textId="77777777" w:rsidR="00A34768" w:rsidRPr="008E1529" w:rsidRDefault="00DF3BD3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По окончании торгового дня в качестве котировки должна быть использована </w:t>
      </w:r>
      <w:r w:rsidR="007211F1"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последняя цена бумаги на конец дня.</w:t>
      </w:r>
    </w:p>
    <w:p w14:paraId="4287DB8C" w14:textId="77777777" w:rsidR="004C4455" w:rsidRPr="008E1529" w:rsidRDefault="004C4455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70FE6066" w14:textId="77777777" w:rsidR="00AB6E08" w:rsidRPr="008E1529" w:rsidRDefault="00526CA6" w:rsidP="008E1529">
      <w:pPr>
        <w:shd w:val="clear" w:color="auto" w:fill="FFFFFF"/>
        <w:spacing w:after="0" w:line="360" w:lineRule="auto"/>
        <w:jc w:val="left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Пример разбивки и расчетов</w:t>
      </w:r>
    </w:p>
    <w:p w14:paraId="69C52163" w14:textId="77777777" w:rsidR="001B5770" w:rsidRPr="008E1529" w:rsidRDefault="001B5770" w:rsidP="008E1529">
      <w:pPr>
        <w:shd w:val="clear" w:color="auto" w:fill="FFFFFF"/>
        <w:spacing w:after="0" w:line="360" w:lineRule="auto"/>
        <w:jc w:val="center"/>
        <w:rPr>
          <w:rFonts w:ascii="Tahoma" w:hAnsi="Tahoma" w:cs="Tahoma"/>
          <w:iCs/>
          <w:color w:val="000000" w:themeColor="text1"/>
          <w:sz w:val="20"/>
          <w:szCs w:val="20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59"/>
        <w:gridCol w:w="731"/>
        <w:gridCol w:w="2252"/>
      </w:tblGrid>
      <w:tr w:rsidR="008E1529" w:rsidRPr="008E1529" w14:paraId="0AE88862" w14:textId="77777777" w:rsidTr="001B5770">
        <w:trPr>
          <w:trHeight w:val="201"/>
          <w:jc w:val="center"/>
        </w:trPr>
        <w:tc>
          <w:tcPr>
            <w:tcW w:w="0" w:type="auto"/>
            <w:gridSpan w:val="3"/>
            <w:vAlign w:val="center"/>
          </w:tcPr>
          <w:p w14:paraId="4A9EC861" w14:textId="77777777" w:rsidR="00AB6E08" w:rsidRPr="008E1529" w:rsidRDefault="00AB6E08" w:rsidP="008E1529">
            <w:pPr>
              <w:shd w:val="clear" w:color="auto" w:fill="FFFFFF"/>
              <w:spacing w:line="360" w:lineRule="auto"/>
              <w:jc w:val="center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Брокерский счет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– 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</w:t>
            </w:r>
            <w:r w:rsidR="00526CA6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71 230 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руб.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 xml:space="preserve"> +2.3%</w:t>
            </w:r>
          </w:p>
          <w:p w14:paraId="4879FCEA" w14:textId="77777777" w:rsidR="00AB6E08" w:rsidRPr="008E1529" w:rsidRDefault="00AB6E08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</w:p>
        </w:tc>
      </w:tr>
      <w:tr w:rsidR="008E1529" w:rsidRPr="008E1529" w14:paraId="3B5BDCAB" w14:textId="77777777" w:rsidTr="001B5770">
        <w:trPr>
          <w:trHeight w:val="200"/>
          <w:jc w:val="center"/>
        </w:trPr>
        <w:tc>
          <w:tcPr>
            <w:tcW w:w="0" w:type="auto"/>
            <w:gridSpan w:val="3"/>
            <w:vAlign w:val="center"/>
          </w:tcPr>
          <w:p w14:paraId="15C4D63F" w14:textId="77777777" w:rsidR="001B5770" w:rsidRPr="008E1529" w:rsidRDefault="001B5770" w:rsidP="008E1529">
            <w:pPr>
              <w:shd w:val="clear" w:color="auto" w:fill="FFFFFF"/>
              <w:spacing w:line="360" w:lineRule="auto"/>
              <w:jc w:val="center"/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Валюты</w:t>
            </w:r>
          </w:p>
        </w:tc>
      </w:tr>
      <w:tr w:rsidR="008E1529" w:rsidRPr="008E1529" w14:paraId="48CB9794" w14:textId="77777777" w:rsidTr="001B5770">
        <w:trPr>
          <w:jc w:val="center"/>
        </w:trPr>
        <w:tc>
          <w:tcPr>
            <w:tcW w:w="0" w:type="auto"/>
            <w:vAlign w:val="center"/>
          </w:tcPr>
          <w:p w14:paraId="4E2D6549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Рубли</w:t>
            </w:r>
          </w:p>
        </w:tc>
        <w:tc>
          <w:tcPr>
            <w:tcW w:w="0" w:type="auto"/>
            <w:vAlign w:val="center"/>
          </w:tcPr>
          <w:p w14:paraId="3E938134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14:paraId="3BD08002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500 РУБ</w:t>
            </w:r>
          </w:p>
        </w:tc>
      </w:tr>
      <w:tr w:rsidR="008E1529" w:rsidRPr="008E1529" w14:paraId="03936048" w14:textId="77777777" w:rsidTr="001B5770">
        <w:trPr>
          <w:jc w:val="center"/>
        </w:trPr>
        <w:tc>
          <w:tcPr>
            <w:tcW w:w="0" w:type="auto"/>
            <w:vAlign w:val="center"/>
          </w:tcPr>
          <w:p w14:paraId="4582F436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Евро</w:t>
            </w:r>
          </w:p>
        </w:tc>
        <w:tc>
          <w:tcPr>
            <w:tcW w:w="0" w:type="auto"/>
            <w:vAlign w:val="center"/>
          </w:tcPr>
          <w:p w14:paraId="4BDFA797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150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E2D1BE1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</w:t>
            </w:r>
            <w:r w:rsidR="00F733CF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0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200 РУБ 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(+1.3%)</w:t>
            </w:r>
          </w:p>
        </w:tc>
      </w:tr>
      <w:tr w:rsidR="008E1529" w:rsidRPr="008E1529" w14:paraId="797E560C" w14:textId="77777777" w:rsidTr="001B5770">
        <w:trPr>
          <w:jc w:val="center"/>
        </w:trPr>
        <w:tc>
          <w:tcPr>
            <w:tcW w:w="0" w:type="auto"/>
            <w:vAlign w:val="center"/>
          </w:tcPr>
          <w:p w14:paraId="47E15FF4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Доллары</w:t>
            </w:r>
          </w:p>
        </w:tc>
        <w:tc>
          <w:tcPr>
            <w:tcW w:w="0" w:type="auto"/>
            <w:vAlign w:val="center"/>
          </w:tcPr>
          <w:p w14:paraId="2C2AFD84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1 000</w:t>
            </w:r>
          </w:p>
        </w:tc>
        <w:tc>
          <w:tcPr>
            <w:tcW w:w="0" w:type="auto"/>
            <w:vAlign w:val="center"/>
          </w:tcPr>
          <w:p w14:paraId="084C7DAF" w14:textId="77777777" w:rsidR="001B5770" w:rsidRPr="008E1529" w:rsidRDefault="001B5770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81 670 РУБ 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(+2.0 %)</w:t>
            </w:r>
          </w:p>
        </w:tc>
      </w:tr>
      <w:tr w:rsidR="008E1529" w:rsidRPr="008E1529" w14:paraId="7440B63A" w14:textId="77777777" w:rsidTr="001B5770">
        <w:trPr>
          <w:jc w:val="center"/>
        </w:trPr>
        <w:tc>
          <w:tcPr>
            <w:tcW w:w="0" w:type="auto"/>
            <w:gridSpan w:val="3"/>
            <w:vAlign w:val="center"/>
          </w:tcPr>
          <w:p w14:paraId="7EB80264" w14:textId="77777777" w:rsidR="00526CA6" w:rsidRPr="008E1529" w:rsidRDefault="00526CA6" w:rsidP="008E1529">
            <w:pPr>
              <w:spacing w:line="360" w:lineRule="auto"/>
              <w:jc w:val="center"/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Бумаги</w:t>
            </w:r>
          </w:p>
        </w:tc>
      </w:tr>
      <w:tr w:rsidR="008E1529" w:rsidRPr="008E1529" w14:paraId="3EAC4838" w14:textId="77777777" w:rsidTr="001B5770">
        <w:trPr>
          <w:jc w:val="center"/>
        </w:trPr>
        <w:tc>
          <w:tcPr>
            <w:tcW w:w="0" w:type="auto"/>
            <w:vAlign w:val="center"/>
          </w:tcPr>
          <w:p w14:paraId="719BD1AB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GAZP</w:t>
            </w:r>
          </w:p>
        </w:tc>
        <w:tc>
          <w:tcPr>
            <w:tcW w:w="0" w:type="auto"/>
            <w:vAlign w:val="center"/>
          </w:tcPr>
          <w:p w14:paraId="01C77E0B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 xml:space="preserve">1 </w:t>
            </w: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0" w:type="auto"/>
            <w:vAlign w:val="center"/>
          </w:tcPr>
          <w:p w14:paraId="5D3B1548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230 руб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 xml:space="preserve"> (+1.3%)</w:t>
            </w:r>
          </w:p>
        </w:tc>
      </w:tr>
      <w:tr w:rsidR="008E1529" w:rsidRPr="008E1529" w14:paraId="33A676DF" w14:textId="77777777" w:rsidTr="001B5770">
        <w:trPr>
          <w:jc w:val="center"/>
        </w:trPr>
        <w:tc>
          <w:tcPr>
            <w:tcW w:w="0" w:type="auto"/>
            <w:vAlign w:val="center"/>
          </w:tcPr>
          <w:p w14:paraId="725B6DBF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GRE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CE</w:t>
            </w:r>
          </w:p>
        </w:tc>
        <w:tc>
          <w:tcPr>
            <w:tcW w:w="0" w:type="auto"/>
            <w:vAlign w:val="center"/>
          </w:tcPr>
          <w:p w14:paraId="388E3DAF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 шт</w:t>
            </w:r>
          </w:p>
        </w:tc>
        <w:tc>
          <w:tcPr>
            <w:tcW w:w="0" w:type="auto"/>
            <w:vAlign w:val="center"/>
          </w:tcPr>
          <w:p w14:paraId="43E141CF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100 евро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(+2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%)</w:t>
            </w:r>
          </w:p>
        </w:tc>
      </w:tr>
      <w:tr w:rsidR="008E1529" w:rsidRPr="008E1529" w14:paraId="740D8C66" w14:textId="77777777" w:rsidTr="001B5770">
        <w:trPr>
          <w:jc w:val="center"/>
        </w:trPr>
        <w:tc>
          <w:tcPr>
            <w:tcW w:w="0" w:type="auto"/>
            <w:vAlign w:val="center"/>
          </w:tcPr>
          <w:p w14:paraId="142B063B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TESLA</w:t>
            </w:r>
          </w:p>
        </w:tc>
        <w:tc>
          <w:tcPr>
            <w:tcW w:w="0" w:type="auto"/>
            <w:vAlign w:val="center"/>
          </w:tcPr>
          <w:p w14:paraId="519AC845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1 шт</w:t>
            </w:r>
          </w:p>
        </w:tc>
        <w:tc>
          <w:tcPr>
            <w:tcW w:w="0" w:type="auto"/>
            <w:vAlign w:val="center"/>
          </w:tcPr>
          <w:p w14:paraId="3A01D9CE" w14:textId="77777777" w:rsidR="00526CA6" w:rsidRPr="008E1529" w:rsidRDefault="00526CA6" w:rsidP="008E1529">
            <w:pPr>
              <w:spacing w:line="360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850 долларов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  <w:lang w:val="en-US"/>
              </w:rPr>
              <w:t>(+2</w:t>
            </w:r>
            <w:r w:rsidR="001B5770" w:rsidRPr="008E1529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 %)</w:t>
            </w:r>
          </w:p>
        </w:tc>
      </w:tr>
    </w:tbl>
    <w:p w14:paraId="46D019B8" w14:textId="77777777" w:rsidR="00DF3BD3" w:rsidRPr="008E1529" w:rsidRDefault="00DF3BD3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38777AA4" w14:textId="77777777" w:rsidR="001B5770" w:rsidRPr="008E1529" w:rsidRDefault="00C82D99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Портфель в разрезе бумаг должен содержать</w:t>
      </w:r>
      <w:r w:rsidR="001B5770" w:rsidRPr="008E1529">
        <w:rPr>
          <w:rFonts w:ascii="Tahoma" w:hAnsi="Tahoma" w:cs="Tahoma"/>
          <w:iCs/>
          <w:color w:val="000000" w:themeColor="text1"/>
          <w:sz w:val="20"/>
          <w:szCs w:val="20"/>
        </w:rPr>
        <w:t>:</w:t>
      </w:r>
    </w:p>
    <w:p w14:paraId="5AA8B467" w14:textId="77777777" w:rsidR="00081CCF" w:rsidRPr="008E1529" w:rsidRDefault="00081CCF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наименование бумаги,</w:t>
      </w:r>
    </w:p>
    <w:p w14:paraId="151DB08F" w14:textId="77777777" w:rsidR="00081CCF" w:rsidRPr="008E1529" w:rsidRDefault="001B5770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количество бумаг</w:t>
      </w:r>
      <w:r w:rsidR="00081CCF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в портфеле, </w:t>
      </w:r>
    </w:p>
    <w:p w14:paraId="2F0B08F6" w14:textId="77777777" w:rsidR="00081CCF" w:rsidRPr="008E1529" w:rsidRDefault="00081CCF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- биржев</w:t>
      </w:r>
      <w:r w:rsidR="00C82D99" w:rsidRPr="008E1529">
        <w:rPr>
          <w:rFonts w:ascii="Tahoma" w:hAnsi="Tahoma" w:cs="Tahoma"/>
          <w:iCs/>
          <w:color w:val="000000" w:themeColor="text1"/>
          <w:sz w:val="20"/>
          <w:szCs w:val="20"/>
        </w:rPr>
        <w:t>ую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котировк</w:t>
      </w:r>
      <w:r w:rsidR="00C82D99" w:rsidRPr="008E1529">
        <w:rPr>
          <w:rFonts w:ascii="Tahoma" w:hAnsi="Tahoma" w:cs="Tahoma"/>
          <w:iCs/>
          <w:color w:val="000000" w:themeColor="text1"/>
          <w:sz w:val="20"/>
          <w:szCs w:val="20"/>
        </w:rPr>
        <w:t>у</w:t>
      </w:r>
      <w:r w:rsidR="001B5770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бумаги,</w:t>
      </w:r>
    </w:p>
    <w:p w14:paraId="556382E2" w14:textId="77777777" w:rsidR="001B5770" w:rsidRPr="008E1529" w:rsidRDefault="001B5770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>- финансов</w:t>
      </w:r>
      <w:r w:rsidR="00F733CF" w:rsidRPr="008E1529">
        <w:rPr>
          <w:rFonts w:ascii="Tahoma" w:hAnsi="Tahoma" w:cs="Tahoma"/>
          <w:iCs/>
          <w:color w:val="000000" w:themeColor="text1"/>
          <w:sz w:val="20"/>
          <w:szCs w:val="20"/>
        </w:rPr>
        <w:t>ый результат по бумаге и валюте</w:t>
      </w:r>
      <w:r w:rsidR="00364B25" w:rsidRPr="008E1529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p w14:paraId="65A0F6CF" w14:textId="77777777" w:rsidR="00F733CF" w:rsidRPr="008E1529" w:rsidRDefault="00F733CF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Брокерский счет: Сумма свободных денежных средств + стоимость портфеля в разр</w:t>
      </w:r>
      <w:r w:rsidR="007211F1" w:rsidRPr="008E1529">
        <w:rPr>
          <w:rFonts w:ascii="Tahoma" w:hAnsi="Tahoma" w:cs="Tahoma"/>
          <w:iCs/>
          <w:color w:val="000000" w:themeColor="text1"/>
          <w:sz w:val="20"/>
          <w:szCs w:val="20"/>
        </w:rPr>
        <w:t>езе бумаг, выраженная в рублях.</w:t>
      </w:r>
    </w:p>
    <w:p w14:paraId="6B2953D0" w14:textId="77777777" w:rsidR="00F733CF" w:rsidRPr="008E1529" w:rsidRDefault="00C82D99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Свободные денежные средства – средства, </w:t>
      </w:r>
      <w:r w:rsidR="00F733CF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не заблокированные обязательствами: активными заявками, налогами, комиссиями. </w:t>
      </w:r>
    </w:p>
    <w:p w14:paraId="2B8152FE" w14:textId="77777777" w:rsidR="009F2B89" w:rsidRPr="008E1529" w:rsidRDefault="00F733CF" w:rsidP="008E1529">
      <w:pPr>
        <w:shd w:val="clear" w:color="auto" w:fill="FFFFFF"/>
        <w:spacing w:after="0" w:line="360" w:lineRule="auto"/>
        <w:ind w:left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Стоимость портфеля в разрезе бумаг: сумма произведений количества и котировок бумаг, выраженная в рублях.</w:t>
      </w:r>
    </w:p>
    <w:p w14:paraId="1B599AA4" w14:textId="77777777" w:rsidR="009F2B89" w:rsidRPr="008E1529" w:rsidRDefault="009F2B89" w:rsidP="008E1529">
      <w:pPr>
        <w:pStyle w:val="21"/>
        <w:numPr>
          <w:ilvl w:val="0"/>
          <w:numId w:val="0"/>
        </w:numPr>
        <w:spacing w:line="360" w:lineRule="auto"/>
        <w:ind w:left="709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78E3A2D" w14:textId="2A9BA447" w:rsidR="003B085E" w:rsidRPr="008E1529" w:rsidRDefault="005D4407" w:rsidP="008E1529">
      <w:pPr>
        <w:pStyle w:val="21"/>
        <w:numPr>
          <w:ilvl w:val="0"/>
          <w:numId w:val="0"/>
        </w:numPr>
        <w:spacing w:line="360" w:lineRule="auto"/>
        <w:ind w:left="576" w:hanging="576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7" w:name="_Toc47367750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</w:t>
      </w:r>
      <w:r w:rsidR="007211F1" w:rsidRPr="008E1529">
        <w:rPr>
          <w:rFonts w:ascii="Tahoma" w:hAnsi="Tahoma" w:cs="Tahoma"/>
          <w:b/>
          <w:color w:val="000000" w:themeColor="text1"/>
          <w:sz w:val="20"/>
          <w:szCs w:val="20"/>
        </w:rPr>
        <w:t>4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.</w:t>
      </w:r>
      <w:r w:rsidR="007211F1" w:rsidRPr="008E1529">
        <w:rPr>
          <w:rFonts w:ascii="Tahoma" w:hAnsi="Tahoma" w:cs="Tahoma"/>
          <w:b/>
          <w:color w:val="000000" w:themeColor="text1"/>
          <w:sz w:val="20"/>
          <w:szCs w:val="20"/>
        </w:rPr>
        <w:t>6</w:t>
      </w:r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580707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Требования к функциональности </w:t>
      </w:r>
      <w:r w:rsidR="00E83CBA" w:rsidRPr="008E1529">
        <w:rPr>
          <w:rFonts w:ascii="Tahoma" w:hAnsi="Tahoma" w:cs="Tahoma"/>
          <w:b/>
          <w:color w:val="000000" w:themeColor="text1"/>
          <w:sz w:val="20"/>
          <w:szCs w:val="20"/>
        </w:rPr>
        <w:t>«</w:t>
      </w:r>
      <w:r w:rsidR="00580707" w:rsidRPr="008E1529">
        <w:rPr>
          <w:rFonts w:ascii="Tahoma" w:hAnsi="Tahoma" w:cs="Tahoma"/>
          <w:b/>
          <w:color w:val="000000" w:themeColor="text1"/>
          <w:sz w:val="20"/>
          <w:szCs w:val="20"/>
        </w:rPr>
        <w:t>Брокерский отчет</w:t>
      </w:r>
      <w:r w:rsidR="00E83CBA" w:rsidRPr="008E1529">
        <w:rPr>
          <w:rFonts w:ascii="Tahoma" w:hAnsi="Tahoma" w:cs="Tahoma"/>
          <w:b/>
          <w:color w:val="000000" w:themeColor="text1"/>
          <w:sz w:val="20"/>
          <w:szCs w:val="20"/>
        </w:rPr>
        <w:t>»</w:t>
      </w:r>
      <w:bookmarkEnd w:id="247"/>
      <w:r w:rsidR="0048449E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14:paraId="065ABDD2" w14:textId="50879347" w:rsidR="003B085E" w:rsidRPr="008E1529" w:rsidRDefault="00580707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Пользователь должен иметь возможность</w:t>
      </w:r>
      <w:r w:rsidR="007211F1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сформировать брокерский отчет за произвольный период: за квартал, за год, за конкретный месяц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14:paraId="6230E339" w14:textId="77777777" w:rsidR="00580707" w:rsidRPr="008E1529" w:rsidRDefault="00580707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Сформированный отчет должен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выгружаться в 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pdf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и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отк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</w:rPr>
        <w:t>рываться пользователю на экране.</w:t>
      </w:r>
    </w:p>
    <w:p w14:paraId="0889FBEB" w14:textId="77777777" w:rsidR="003B085E" w:rsidRPr="008E1529" w:rsidRDefault="00580707" w:rsidP="008E1529">
      <w:pPr>
        <w:shd w:val="clear" w:color="auto" w:fill="FFFFFF"/>
        <w:spacing w:after="0" w:line="360" w:lineRule="auto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Брокерский отчет должен содержать следующие атрибуты</w:t>
      </w:r>
      <w:r w:rsidR="003B085E" w:rsidRPr="008E1529">
        <w:rPr>
          <w:rFonts w:ascii="Tahoma" w:hAnsi="Tahoma" w:cs="Tahoma"/>
          <w:i/>
          <w:iCs/>
          <w:color w:val="000000" w:themeColor="text1"/>
          <w:sz w:val="20"/>
          <w:szCs w:val="20"/>
        </w:rPr>
        <w:t>:</w:t>
      </w:r>
    </w:p>
    <w:p w14:paraId="309223AA" w14:textId="77777777" w:rsidR="007211F1" w:rsidRPr="008E1529" w:rsidRDefault="003B085E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Переоценка портфеля, </w:t>
      </w:r>
    </w:p>
    <w:p w14:paraId="716EFA8F" w14:textId="77777777" w:rsidR="007211F1" w:rsidRPr="008E1529" w:rsidRDefault="002B23F4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финансовый результат, </w:t>
      </w:r>
    </w:p>
    <w:p w14:paraId="498F3CEE" w14:textId="77777777" w:rsidR="007211F1" w:rsidRPr="008E1529" w:rsidRDefault="002B23F4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неисполненные сделки (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активные 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>заявки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</w:t>
      </w:r>
      <w:r w:rsidR="00580707" w:rsidRPr="008E1529">
        <w:rPr>
          <w:rFonts w:ascii="Tahoma" w:hAnsi="Tahoma" w:cs="Tahoma"/>
          <w:iCs/>
          <w:color w:val="000000" w:themeColor="text1"/>
          <w:sz w:val="20"/>
          <w:szCs w:val="20"/>
        </w:rPr>
        <w:t>,</w:t>
      </w:r>
    </w:p>
    <w:p w14:paraId="17214F67" w14:textId="77777777" w:rsidR="007211F1" w:rsidRPr="008E1529" w:rsidRDefault="00580707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3B085E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исполненные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сделки, </w:t>
      </w:r>
    </w:p>
    <w:p w14:paraId="73EFED32" w14:textId="77777777" w:rsidR="007211F1" w:rsidRPr="008E1529" w:rsidRDefault="00580707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остатки свободных денежных средств</w:t>
      </w:r>
      <w:r w:rsidR="00197F7C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, </w:t>
      </w:r>
    </w:p>
    <w:p w14:paraId="566B7BA4" w14:textId="77777777" w:rsidR="00580707" w:rsidRPr="008E1529" w:rsidRDefault="00197F7C" w:rsidP="008E1529">
      <w:pPr>
        <w:pStyle w:val="a7"/>
        <w:numPr>
          <w:ilvl w:val="0"/>
          <w:numId w:val="37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удержанные средства (комиссии, налоги).</w:t>
      </w:r>
    </w:p>
    <w:p w14:paraId="747332BE" w14:textId="77777777" w:rsidR="00580707" w:rsidRPr="008E1529" w:rsidRDefault="00580707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Для формирования брокерского отчета требуется сохранять исторические данные по заявкам и сделкам, а также историческую рыночную информацию (биржевые курсы и котировки). </w:t>
      </w:r>
    </w:p>
    <w:p w14:paraId="026EA002" w14:textId="18F3A45E" w:rsidR="0068483B" w:rsidRPr="008E1529" w:rsidRDefault="007211F1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Пользователь должен иметь возможность увидеть динамику своих операций за период на экране.</w:t>
      </w:r>
    </w:p>
    <w:p w14:paraId="68FD1F4D" w14:textId="77777777" w:rsidR="00364B25" w:rsidRPr="008E1529" w:rsidRDefault="00364B25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51A6BE1E" w14:textId="77777777" w:rsidR="0048449E" w:rsidRPr="008E1529" w:rsidRDefault="0048449E" w:rsidP="008E1529">
      <w:pPr>
        <w:pStyle w:val="21"/>
        <w:numPr>
          <w:ilvl w:val="0"/>
          <w:numId w:val="0"/>
        </w:numPr>
        <w:spacing w:line="360" w:lineRule="auto"/>
        <w:ind w:left="576" w:hanging="576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8" w:name="_Toc47367751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4.4.7 Требования к функциональности “Пополнение брокерского счета (списание)”</w:t>
      </w:r>
      <w:bookmarkEnd w:id="248"/>
    </w:p>
    <w:p w14:paraId="04D85A05" w14:textId="77777777" w:rsidR="00364B25" w:rsidRPr="008E1529" w:rsidRDefault="00364B25" w:rsidP="008E1529">
      <w:pPr>
        <w:shd w:val="clear" w:color="auto" w:fill="FFFFFF"/>
        <w:spacing w:after="0" w:line="360" w:lineRule="auto"/>
        <w:ind w:left="425" w:hanging="425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 приложении должна быть разработана функциональность по пополнению брокерского счета и возможность вывести деньги с брокерского счета.</w:t>
      </w:r>
    </w:p>
    <w:p w14:paraId="7B02327A" w14:textId="77777777" w:rsidR="00364B25" w:rsidRPr="008E1529" w:rsidRDefault="00364B25" w:rsidP="008E1529">
      <w:p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Пополнение брокерского счета должно требуется реализовать</w:t>
      </w:r>
    </w:p>
    <w:p w14:paraId="1E576929" w14:textId="77777777" w:rsidR="00364B25" w:rsidRPr="008E1529" w:rsidRDefault="00364B25" w:rsidP="008E1529">
      <w:pPr>
        <w:pStyle w:val="a7"/>
        <w:numPr>
          <w:ilvl w:val="0"/>
          <w:numId w:val="3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с карты ДОМ.РФ (для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mvp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),</w:t>
      </w:r>
    </w:p>
    <w:p w14:paraId="1A6A00AB" w14:textId="77777777" w:rsidR="00364B25" w:rsidRPr="008E1529" w:rsidRDefault="00364B25" w:rsidP="008E1529">
      <w:pPr>
        <w:pStyle w:val="a7"/>
        <w:numPr>
          <w:ilvl w:val="0"/>
          <w:numId w:val="3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с внешнего счета/карты.</w:t>
      </w:r>
    </w:p>
    <w:p w14:paraId="6FA8717E" w14:textId="77777777" w:rsidR="00364B25" w:rsidRPr="008E1529" w:rsidRDefault="00364B25" w:rsidP="008E1529">
      <w:pPr>
        <w:pStyle w:val="a7"/>
        <w:numPr>
          <w:ilvl w:val="0"/>
          <w:numId w:val="39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Наличными в офисе.</w:t>
      </w:r>
    </w:p>
    <w:p w14:paraId="2C16D2A8" w14:textId="77777777" w:rsidR="00364B25" w:rsidRPr="008E1529" w:rsidRDefault="00364B25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Вывод 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онлайн с учетом удержанной суммы налогов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с брокерского счета требуется реализовать</w:t>
      </w:r>
    </w:p>
    <w:p w14:paraId="029C2F75" w14:textId="77777777" w:rsidR="00364B25" w:rsidRPr="008E1529" w:rsidRDefault="00364B25" w:rsidP="008E1529">
      <w:pPr>
        <w:pStyle w:val="a7"/>
        <w:numPr>
          <w:ilvl w:val="0"/>
          <w:numId w:val="5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на карту ДОМ.РФ (для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mvp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),</w:t>
      </w:r>
    </w:p>
    <w:p w14:paraId="3CD5465D" w14:textId="77777777" w:rsidR="00364B25" w:rsidRPr="008E1529" w:rsidRDefault="00364B25" w:rsidP="008E1529">
      <w:pPr>
        <w:pStyle w:val="a7"/>
        <w:numPr>
          <w:ilvl w:val="0"/>
          <w:numId w:val="51"/>
        </w:num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на внешний счет/карту.</w:t>
      </w:r>
    </w:p>
    <w:p w14:paraId="5CF933BB" w14:textId="77777777" w:rsidR="00364B25" w:rsidRPr="008E1529" w:rsidRDefault="00364B25" w:rsidP="008E1529">
      <w:p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Для ввода/вывода средств в приложении</w:t>
      </w:r>
      <w:r w:rsidR="00D104BE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должна быть возможность указать</w:t>
      </w:r>
    </w:p>
    <w:p w14:paraId="5F426486" w14:textId="77777777" w:rsidR="00364B25" w:rsidRPr="008E1529" w:rsidRDefault="00364B25" w:rsidP="008E1529">
      <w:pPr>
        <w:pStyle w:val="a7"/>
        <w:numPr>
          <w:ilvl w:val="0"/>
          <w:numId w:val="34"/>
        </w:num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источник списания/зачисления на брокерский счет,</w:t>
      </w:r>
    </w:p>
    <w:p w14:paraId="11174F7C" w14:textId="77777777" w:rsidR="00364B25" w:rsidRPr="008E1529" w:rsidRDefault="00364B25" w:rsidP="008E1529">
      <w:pPr>
        <w:pStyle w:val="a7"/>
        <w:numPr>
          <w:ilvl w:val="0"/>
          <w:numId w:val="34"/>
        </w:num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>сумма списания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  <w:lang w:val="en-US"/>
        </w:rPr>
        <w:t>/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зачисления,</w:t>
      </w:r>
    </w:p>
    <w:p w14:paraId="4651039D" w14:textId="77777777" w:rsidR="00364B25" w:rsidRPr="008E1529" w:rsidRDefault="00364B25" w:rsidP="008E1529">
      <w:pPr>
        <w:pStyle w:val="a7"/>
        <w:numPr>
          <w:ilvl w:val="0"/>
          <w:numId w:val="34"/>
        </w:numPr>
        <w:shd w:val="clear" w:color="auto" w:fill="FFFFFF"/>
        <w:spacing w:after="0" w:line="360" w:lineRule="auto"/>
        <w:ind w:left="426" w:hanging="426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валюта списания зачисления.</w:t>
      </w:r>
    </w:p>
    <w:p w14:paraId="2D048763" w14:textId="77777777" w:rsidR="00364B25" w:rsidRPr="008E1529" w:rsidRDefault="00D104BE" w:rsidP="008E1529">
      <w:pPr>
        <w:shd w:val="clear" w:color="auto" w:fill="FFFFFF"/>
        <w:spacing w:after="0" w:line="360" w:lineRule="auto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>При разработке требуется учесть, что</w:t>
      </w:r>
      <w:r w:rsidR="00364B25"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 пополнения </w:t>
      </w:r>
      <w:r w:rsidRPr="008E1529">
        <w:rPr>
          <w:rFonts w:ascii="Tahoma" w:hAnsi="Tahoma" w:cs="Tahoma"/>
          <w:iCs/>
          <w:color w:val="000000" w:themeColor="text1"/>
          <w:sz w:val="20"/>
          <w:szCs w:val="20"/>
        </w:rPr>
        <w:t xml:space="preserve">возможно </w:t>
      </w:r>
      <w:r w:rsidR="00364B25" w:rsidRPr="008E1529">
        <w:rPr>
          <w:rFonts w:ascii="Tahoma" w:hAnsi="Tahoma" w:cs="Tahoma"/>
          <w:iCs/>
          <w:color w:val="000000" w:themeColor="text1"/>
          <w:sz w:val="20"/>
          <w:szCs w:val="20"/>
        </w:rPr>
        <w:t>в разных валютах (рубли, евро, доллары) на любой из брокерских счетов (рубль, доллар, евро) с конвертацией. Конвертация осуществляется по текущему курсу банка ДОМ.РФ.</w:t>
      </w:r>
    </w:p>
    <w:p w14:paraId="21CAA347" w14:textId="77777777" w:rsidR="0048449E" w:rsidRPr="008E1529" w:rsidRDefault="0048449E" w:rsidP="008E1529">
      <w:pPr>
        <w:shd w:val="clear" w:color="auto" w:fill="FFFFFF"/>
        <w:spacing w:after="0" w:line="360" w:lineRule="auto"/>
        <w:rPr>
          <w:rFonts w:ascii="Tahoma" w:hAnsi="Tahoma" w:cs="Tahoma"/>
          <w:b/>
          <w:iCs/>
          <w:color w:val="000000" w:themeColor="text1"/>
          <w:sz w:val="20"/>
          <w:szCs w:val="20"/>
          <w:highlight w:val="yellow"/>
          <w:u w:val="single"/>
        </w:rPr>
      </w:pPr>
    </w:p>
    <w:p w14:paraId="75E6AB1D" w14:textId="77777777" w:rsidR="00713CCE" w:rsidRPr="008E1529" w:rsidRDefault="008A1E99" w:rsidP="008E1529">
      <w:pPr>
        <w:pStyle w:val="13"/>
        <w:numPr>
          <w:ilvl w:val="0"/>
          <w:numId w:val="0"/>
        </w:numPr>
        <w:spacing w:before="120" w:after="4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49" w:name="_Toc465672592"/>
      <w:bookmarkStart w:id="250" w:name="_Toc465672593"/>
      <w:bookmarkStart w:id="251" w:name="_Toc13669373"/>
      <w:bookmarkStart w:id="252" w:name="_Toc47367752"/>
      <w:bookmarkEnd w:id="196"/>
      <w:bookmarkEnd w:id="249"/>
      <w:bookmarkEnd w:id="250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5. 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 xml:space="preserve">Информационно-технические требования к </w:t>
      </w:r>
      <w:r w:rsidR="0029156D" w:rsidRPr="008E1529">
        <w:rPr>
          <w:rFonts w:ascii="Tahoma" w:hAnsi="Tahoma" w:cs="Tahoma"/>
          <w:b/>
          <w:color w:val="000000" w:themeColor="text1"/>
          <w:sz w:val="20"/>
          <w:szCs w:val="20"/>
        </w:rPr>
        <w:t>с</w:t>
      </w:r>
      <w:r w:rsidR="00156145" w:rsidRPr="008E1529">
        <w:rPr>
          <w:rFonts w:ascii="Tahoma" w:hAnsi="Tahoma" w:cs="Tahoma"/>
          <w:b/>
          <w:color w:val="000000" w:themeColor="text1"/>
          <w:sz w:val="20"/>
          <w:szCs w:val="20"/>
        </w:rPr>
        <w:t>истем</w:t>
      </w:r>
      <w:r w:rsidR="006456FA" w:rsidRPr="008E1529">
        <w:rPr>
          <w:rFonts w:ascii="Tahoma" w:hAnsi="Tahoma" w:cs="Tahoma"/>
          <w:b/>
          <w:color w:val="000000" w:themeColor="text1"/>
          <w:sz w:val="20"/>
          <w:szCs w:val="20"/>
        </w:rPr>
        <w:t>е</w:t>
      </w:r>
      <w:bookmarkStart w:id="253" w:name="_Toc465667975"/>
      <w:bookmarkStart w:id="254" w:name="_Toc465672595"/>
      <w:bookmarkEnd w:id="251"/>
      <w:bookmarkEnd w:id="252"/>
      <w:bookmarkEnd w:id="253"/>
      <w:bookmarkEnd w:id="254"/>
    </w:p>
    <w:p w14:paraId="2D3F6CF3" w14:textId="77777777" w:rsidR="00A22055" w:rsidRPr="008E1529" w:rsidRDefault="00552C49" w:rsidP="008E1529">
      <w:pPr>
        <w:pStyle w:val="21"/>
        <w:numPr>
          <w:ilvl w:val="0"/>
          <w:numId w:val="0"/>
        </w:numPr>
        <w:tabs>
          <w:tab w:val="num" w:pos="567"/>
        </w:tabs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55" w:name="_Toc47367753"/>
      <w:bookmarkStart w:id="256" w:name="_Toc15719594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5.1. Общие требования</w:t>
      </w:r>
      <w:bookmarkEnd w:id="255"/>
    </w:p>
    <w:p w14:paraId="377A68E2" w14:textId="0CFF1E99" w:rsidR="00CA1E2F" w:rsidRPr="008E1529" w:rsidRDefault="00FB2FD7" w:rsidP="008E1529">
      <w:pPr>
        <w:widowControl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результате выполнения работ</w:t>
      </w:r>
      <w:r w:rsidR="00CA1E2F" w:rsidRPr="008E1529">
        <w:rPr>
          <w:rFonts w:ascii="Tahoma" w:hAnsi="Tahoma" w:cs="Tahoma"/>
          <w:color w:val="000000" w:themeColor="text1"/>
          <w:sz w:val="20"/>
          <w:szCs w:val="20"/>
        </w:rPr>
        <w:t xml:space="preserve"> должно быть реализовано 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мобильное приложение, микросервисы и </w:t>
      </w:r>
      <w:r w:rsidR="00CA1E2F" w:rsidRPr="008E1529">
        <w:rPr>
          <w:rFonts w:ascii="Tahoma" w:hAnsi="Tahoma" w:cs="Tahoma"/>
          <w:color w:val="000000" w:themeColor="text1"/>
          <w:sz w:val="20"/>
          <w:szCs w:val="20"/>
        </w:rPr>
        <w:t>сервисы интегра</w:t>
      </w:r>
      <w:r w:rsidR="00704256" w:rsidRPr="008E1529">
        <w:rPr>
          <w:rFonts w:ascii="Tahoma" w:hAnsi="Tahoma" w:cs="Tahoma"/>
          <w:color w:val="000000" w:themeColor="text1"/>
          <w:sz w:val="20"/>
          <w:szCs w:val="20"/>
        </w:rPr>
        <w:t xml:space="preserve">ционного слоя в соответствии с </w:t>
      </w:r>
      <w:r w:rsidR="00CA1E2F" w:rsidRPr="008E1529">
        <w:rPr>
          <w:rFonts w:ascii="Tahoma" w:hAnsi="Tahoma" w:cs="Tahoma"/>
          <w:color w:val="000000" w:themeColor="text1"/>
          <w:sz w:val="20"/>
          <w:szCs w:val="20"/>
        </w:rPr>
        <w:t>верхне</w:t>
      </w:r>
      <w:r w:rsidR="00CA3CFF" w:rsidRPr="008E1529">
        <w:rPr>
          <w:rFonts w:ascii="Tahoma" w:hAnsi="Tahoma" w:cs="Tahoma"/>
          <w:color w:val="000000" w:themeColor="text1"/>
          <w:sz w:val="20"/>
          <w:szCs w:val="20"/>
        </w:rPr>
        <w:t>уровневой архитектурой (см. 5.2</w:t>
      </w:r>
      <w:r w:rsidR="00CA1E2F" w:rsidRPr="008E1529">
        <w:rPr>
          <w:rFonts w:ascii="Tahoma" w:hAnsi="Tahoma" w:cs="Tahoma"/>
          <w:color w:val="000000" w:themeColor="text1"/>
          <w:sz w:val="20"/>
          <w:szCs w:val="20"/>
        </w:rPr>
        <w:t>)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8D6AA2F" w14:textId="4D38E982" w:rsidR="00CA1E2F" w:rsidRPr="008E1529" w:rsidRDefault="00CA1E2F" w:rsidP="008E1529">
      <w:pPr>
        <w:widowControl w:val="0"/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рамках проекта необходимо прор</w:t>
      </w:r>
      <w:r w:rsidR="00D933C9" w:rsidRPr="008E1529">
        <w:rPr>
          <w:rFonts w:ascii="Tahoma" w:hAnsi="Tahoma" w:cs="Tahoma"/>
          <w:color w:val="000000" w:themeColor="text1"/>
          <w:sz w:val="20"/>
          <w:szCs w:val="20"/>
        </w:rPr>
        <w:t>аботать (в рамках разработки частного технического задания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) детальную архитектуру проекта и реализовать все компоненты</w:t>
      </w:r>
      <w:r w:rsidR="00FB2FD7" w:rsidRPr="008E1529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отмеченные красной рамкой и потоки данных отмеченные </w:t>
      </w:r>
      <w:r w:rsidR="00FB2FD7" w:rsidRPr="008E1529">
        <w:rPr>
          <w:rFonts w:ascii="Tahoma" w:hAnsi="Tahoma" w:cs="Tahoma"/>
          <w:color w:val="000000" w:themeColor="text1"/>
          <w:sz w:val="20"/>
          <w:szCs w:val="20"/>
        </w:rPr>
        <w:t>к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расной линией со знаком ПЛЮС.</w:t>
      </w:r>
    </w:p>
    <w:p w14:paraId="0E4BC8EF" w14:textId="4B248EE7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На этапе </w:t>
      </w:r>
      <w:r w:rsidR="00F53542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Исполнителем должна быть разработана и утверждена с Заказчиком Концептуальная архитектура проекта в соответствие с действующим на тот момент времени у Заказчика шаблоном такой архитектуры.</w:t>
      </w:r>
    </w:p>
    <w:p w14:paraId="0C6835F8" w14:textId="76FCDDA3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ходе выполнения проекта Концептуальная архитектура проекта должна актуализироваться и проходить соответствующие процедуры согласования</w:t>
      </w:r>
      <w:r w:rsidR="00F53542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каждом отклонении от запланированной архитектуры.</w:t>
      </w:r>
    </w:p>
    <w:p w14:paraId="14EB26F7" w14:textId="77777777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Подходы к ведению проекта на любом из его этапов должны позволять без каких-либо ограничений вести совместную работу нескольким командам как со стороны исполнителя, так и стороны Заказчика.</w:t>
      </w:r>
    </w:p>
    <w:p w14:paraId="1C428A3B" w14:textId="744EE6B8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том числе, но не ограничиваясь, должен обеспечиваться совместный многопользовательский доступ ко всем </w:t>
      </w:r>
      <w:r w:rsidR="00D933C9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материалам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проекта (задачам, коду, тест кейсам и т.п.).</w:t>
      </w:r>
    </w:p>
    <w:p w14:paraId="3FBDAB43" w14:textId="77777777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Должна поддерживаться (на техническом и на процессном уровне) совместная разработка, слияние и разделение ветвей кода.</w:t>
      </w:r>
    </w:p>
    <w:p w14:paraId="6A5FFB29" w14:textId="77777777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Уровень покрытия кода автоматизированными и unit тестами должен быть не менее 90%.</w:t>
      </w:r>
    </w:p>
    <w:p w14:paraId="3078099B" w14:textId="77777777" w:rsidR="00CF5696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Должен быть обеспечен такой уровень документирования, когда первоначальная установка, настройка и запуск системы полностью осуществляется силами администраторов Заказчика.</w:t>
      </w:r>
    </w:p>
    <w:p w14:paraId="238CCABE" w14:textId="77777777" w:rsidR="00CF5696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Для идентификации, аутентификации и авторизации пользователей-сотрудников должна использоваться доменная учётная запись.</w:t>
      </w:r>
    </w:p>
    <w:p w14:paraId="6C287EE1" w14:textId="77777777" w:rsidR="00CF5696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Для всех пользователей-клиентов должен быть обеспечен механизм SSO</w:t>
      </w:r>
      <w:r w:rsidR="00F53542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03B512F9" w14:textId="77777777" w:rsidR="00CF5696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Разработка должна выполняться на технологиях и с использованием инструментов, в соответствие с действующими на тот момент времени у Заказчика технологическими стеками.</w:t>
      </w:r>
      <w:r w:rsidR="00756D01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14:paraId="4F773640" w14:textId="77777777" w:rsidR="00CF5696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Система, платформа и все её модули и компоненты должны встраиваться в используемую систему мониторинга и ведения протоколов работы.</w:t>
      </w:r>
    </w:p>
    <w:p w14:paraId="6F79B330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Должен быть разработан и наполнен реестр API. Структура и наполнение данных реестра API должны соответствовать действующим на тот момент у Заказчика.</w:t>
      </w:r>
    </w:p>
    <w:p w14:paraId="08A257AD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Для каждого API должны быть приведены не только форматы данных, но и тестовые примеры.</w:t>
      </w:r>
    </w:p>
    <w:p w14:paraId="6B42D0CB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Взаимодействие с любой системой должно строиться на принципах однократной и гарантированной доставки данных, должны закладываться механизмы управления порядком обработки сообщений, выделение большего / меньшего приоритета для сообщений / данных определённого типа, источника. В рамках каждого типа взаимодействия должно (если требуется) обеспечиваться соблюдение порядка обработки сообщений.</w:t>
      </w:r>
    </w:p>
    <w:p w14:paraId="5710C794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Взаимодействие с любой системой должно обеспечивать корректную обработку ситуации недоступности этой системы и возобновление штатной работы, без вмешательства администратора, после возобновления доступности системы.</w:t>
      </w:r>
    </w:p>
    <w:p w14:paraId="391B5339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Все объекты данных должны быть описаны на логическом уровне, однозначно дающем понимание о их физическом представлении.</w:t>
      </w:r>
    </w:p>
    <w:p w14:paraId="5BDEB039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Должны быть обеспечены процессы CI/CD в соответствии с действующими на тот момент времени у Заказчика.</w:t>
      </w:r>
    </w:p>
    <w:p w14:paraId="2D94E15D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качестве инструментария должны использоваться инструменты и технологии, которые соответствуют действующим на тот момент времени у Заказчика.</w:t>
      </w:r>
    </w:p>
    <w:p w14:paraId="0EA84B0C" w14:textId="703F263E" w:rsidR="00390A97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ins w:id="257" w:author="Автор"/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Созданное решение может использоваться в интересах любого участника группы ДОМ.РФ</w:t>
      </w:r>
    </w:p>
    <w:p w14:paraId="41AB143B" w14:textId="3D499F4B" w:rsidR="001065EC" w:rsidRPr="008E1529" w:rsidRDefault="001065EC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58" w:name="_GoBack"/>
      <w:ins w:id="259" w:author="Автор">
        <w:r w:rsidRPr="001065EC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  <w:rPrChange w:id="260" w:author="Автор">
              <w:rPr/>
            </w:rPrChange>
          </w:rPr>
          <w:t>все права (интеллектуальные и другие</w:t>
        </w:r>
        <w:r w:rsidRPr="001065EC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  <w:rPrChange w:id="261" w:author="Автор">
              <w:rPr/>
            </w:rPrChange>
          </w:rPr>
          <w:t>), возникающие в ходе выполнения задания, переходят к З</w:t>
        </w:r>
        <w:r w:rsidRPr="001065EC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  <w:rPrChange w:id="262" w:author="Автор">
              <w:rPr/>
            </w:rPrChange>
          </w:rPr>
          <w:t>аказчику с момента подписания акта</w:t>
        </w:r>
        <w:r w:rsidRPr="001065EC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  <w:rPrChange w:id="263" w:author="Автор">
              <w:rPr/>
            </w:rPrChange>
          </w:rPr>
          <w:t xml:space="preserve"> приемки работ и произведения взаиморасчетов</w:t>
        </w:r>
        <w:r w:rsidRPr="001065EC">
          <w:rPr>
            <w:rFonts w:ascii="Tahoma" w:eastAsia="Times New Roman" w:hAnsi="Tahoma" w:cs="Tahoma"/>
            <w:color w:val="000000" w:themeColor="text1"/>
            <w:sz w:val="20"/>
            <w:szCs w:val="20"/>
            <w:lang w:eastAsia="ru-RU"/>
            <w:rPrChange w:id="264" w:author="Автор">
              <w:rPr>
                <w:lang w:val="en-US"/>
              </w:rPr>
            </w:rPrChange>
          </w:rPr>
          <w:t>.</w:t>
        </w:r>
      </w:ins>
    </w:p>
    <w:bookmarkEnd w:id="258"/>
    <w:p w14:paraId="01180D5D" w14:textId="77777777" w:rsidR="00390A97" w:rsidRPr="008E1529" w:rsidRDefault="00704E4D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Все права на систему после ее разработки переходят Заказчику в полном объеме.</w:t>
      </w:r>
    </w:p>
    <w:p w14:paraId="1C1B53E7" w14:textId="77777777" w:rsidR="00390A97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Исполнитель должен разработать и согласовать с Заказчиком </w:t>
      </w:r>
      <w:r w:rsidR="00390A97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Ч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ТЗ на выполнение работ. Формат </w:t>
      </w:r>
      <w:r w:rsidR="00390A97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Ч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ТЗ должен быть согласован с Заказчиком. </w:t>
      </w:r>
    </w:p>
    <w:p w14:paraId="67BCE2DB" w14:textId="7C917F1B" w:rsidR="00CA1E2F" w:rsidRPr="008E1529" w:rsidRDefault="00CA1E2F" w:rsidP="008E1529">
      <w:pPr>
        <w:numPr>
          <w:ilvl w:val="0"/>
          <w:numId w:val="54"/>
        </w:numPr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</w:t>
      </w:r>
      <w:ins w:id="265" w:author="Автор">
        <w:r w:rsidR="001065EC">
          <w:rPr>
            <w:rFonts w:ascii="Tahoma" w:eastAsia="Times New Roman" w:hAnsi="Tahoma" w:cs="Tahoma"/>
            <w:color w:val="000000" w:themeColor="text1"/>
            <w:sz w:val="20"/>
            <w:szCs w:val="20"/>
          </w:rPr>
          <w:t>Ч</w:t>
        </w:r>
      </w:ins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>ТЗ должны быть описаны:</w:t>
      </w:r>
    </w:p>
    <w:p w14:paraId="5457DEDF" w14:textId="362423D0" w:rsidR="00CA1E2F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Технологические и бизнес-процессы, которые автоматизируются в разрабатываемом ПО в виде диаграмм и/или блок-схем + описание (при необходимости)</w:t>
      </w:r>
      <w:r w:rsidR="0075602C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4A0DFFC1" w14:textId="402FA92E" w:rsidR="00CA1E2F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Сценарии использования (use cases) разрабатываемого функционального компонента</w:t>
      </w:r>
      <w:r w:rsidR="0075602C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16197ACA" w14:textId="78681041" w:rsidR="00CA1E2F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Бизнес-логика всех реализованных алгоритмов</w:t>
      </w:r>
      <w:r w:rsidR="0075602C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78D927CE" w14:textId="77777777" w:rsidR="00390A97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Перечень функций и механизмов обеспечения безопасности</w:t>
      </w:r>
      <w:r w:rsidR="0075602C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3E2E9CC3" w14:textId="77777777" w:rsidR="00390A97" w:rsidRPr="008E1529" w:rsidRDefault="0075602C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Должны быть 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приведены ссылки на соответствующие прототипы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6CF9A39E" w14:textId="77777777" w:rsidR="00390A97" w:rsidRPr="008E1529" w:rsidRDefault="0075602C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Должен быть описан 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состав полей экранных форм, их предназначение, логика заполнения полей, их форматы, признак обязательности/необязательности/условной обязательности, выполняемые проверки и иные функции обработки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0DDFE7F6" w14:textId="77777777" w:rsidR="00390A97" w:rsidRPr="008E1529" w:rsidRDefault="0075602C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Должно быть указано 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соответствие полей экранных форм и полей источника, если поля заполняются данными из внешнего источника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14:paraId="6C24D4F7" w14:textId="77777777" w:rsidR="00390A97" w:rsidRPr="008E1529" w:rsidRDefault="0075602C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Должны быть описаны ф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орматы и логика взаимодействия с внешними системами;</w:t>
      </w:r>
    </w:p>
    <w:p w14:paraId="1EFA8604" w14:textId="77777777" w:rsidR="00390A97" w:rsidRPr="008E1529" w:rsidRDefault="0075602C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Должны быть проработаны д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изайн и логика заполнения всех полей отчетов, в 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том числе</w:t>
      </w:r>
      <w:r w:rsidR="00CA1E2F"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приведено соответствие полям экранных форм, если данные берутся из экранных форм;</w:t>
      </w:r>
    </w:p>
    <w:p w14:paraId="6EBE9724" w14:textId="77777777" w:rsidR="00390A97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>Диаграммы бизнес-процессов должны быть разработаны в</w:t>
      </w:r>
      <w:r w:rsidR="0075602C"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соответствии с принятыми на момент исполнения стандартами Заказчика. 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14:paraId="57CC5E81" w14:textId="77777777" w:rsidR="00390A97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Прототипы веб-форм должны быть разработаны, согласованы и переданы Заказчику. Дизайн веб-форм должны быть разработан на основе согласованных Заказчиком прототипов, с использованием корпоративного стиля Заказчика, согласован и передан Заказчику.</w:t>
      </w:r>
    </w:p>
    <w:p w14:paraId="3A4BB261" w14:textId="7DAFAEA8" w:rsidR="00CA1E2F" w:rsidRPr="008E1529" w:rsidRDefault="00CA1E2F" w:rsidP="008E1529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качестве результата работы аналитика по проекту обязательно должен быть предоставлен </w:t>
      </w:r>
      <w:r w:rsidR="00390A97"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>документ</w:t>
      </w:r>
      <w:r w:rsidRPr="008E152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(описания в confluence), состав и формат которого согласовывается при работе над проектом.</w:t>
      </w:r>
    </w:p>
    <w:p w14:paraId="620C19BF" w14:textId="13E52A6C" w:rsidR="00507E4E" w:rsidRPr="00BE4272" w:rsidRDefault="00507E4E" w:rsidP="008E1529">
      <w:pPr>
        <w:pStyle w:val="21"/>
        <w:numPr>
          <w:ilvl w:val="0"/>
          <w:numId w:val="0"/>
        </w:numPr>
        <w:tabs>
          <w:tab w:val="num" w:pos="567"/>
        </w:tabs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C1C7591" w14:textId="77777777" w:rsidR="00390A97" w:rsidRPr="008E1529" w:rsidRDefault="00390A97" w:rsidP="008E1529">
      <w:pPr>
        <w:pStyle w:val="a7"/>
        <w:keepNext/>
        <w:keepLines/>
        <w:numPr>
          <w:ilvl w:val="0"/>
          <w:numId w:val="1"/>
        </w:numPr>
        <w:spacing w:before="240" w:after="0" w:line="360" w:lineRule="auto"/>
        <w:contextualSpacing w:val="0"/>
        <w:outlineLvl w:val="0"/>
        <w:rPr>
          <w:rFonts w:ascii="Tahoma" w:eastAsiaTheme="majorEastAsia" w:hAnsi="Tahoma" w:cs="Tahoma"/>
          <w:vanish/>
          <w:color w:val="000000" w:themeColor="text1"/>
          <w:sz w:val="20"/>
          <w:szCs w:val="20"/>
        </w:rPr>
      </w:pPr>
      <w:bookmarkStart w:id="266" w:name="_Toc46739079"/>
      <w:bookmarkStart w:id="267" w:name="_Toc46740059"/>
      <w:bookmarkStart w:id="268" w:name="_Toc46740291"/>
      <w:bookmarkStart w:id="269" w:name="_Toc47367754"/>
      <w:bookmarkEnd w:id="266"/>
      <w:bookmarkEnd w:id="267"/>
      <w:bookmarkEnd w:id="268"/>
      <w:bookmarkEnd w:id="269"/>
    </w:p>
    <w:p w14:paraId="54CEDC44" w14:textId="77777777" w:rsidR="00390A97" w:rsidRPr="008E1529" w:rsidRDefault="00390A97" w:rsidP="008E1529">
      <w:pPr>
        <w:pStyle w:val="a7"/>
        <w:keepNext/>
        <w:keepLines/>
        <w:numPr>
          <w:ilvl w:val="1"/>
          <w:numId w:val="1"/>
        </w:numPr>
        <w:spacing w:before="40" w:after="0" w:line="360" w:lineRule="auto"/>
        <w:contextualSpacing w:val="0"/>
        <w:outlineLvl w:val="1"/>
        <w:rPr>
          <w:rFonts w:ascii="Tahoma" w:eastAsiaTheme="majorEastAsia" w:hAnsi="Tahoma" w:cs="Tahoma"/>
          <w:vanish/>
          <w:color w:val="000000" w:themeColor="text1"/>
          <w:sz w:val="20"/>
          <w:szCs w:val="20"/>
        </w:rPr>
      </w:pPr>
      <w:bookmarkStart w:id="270" w:name="_Toc46739080"/>
      <w:bookmarkStart w:id="271" w:name="_Toc46740060"/>
      <w:bookmarkStart w:id="272" w:name="_Toc46740292"/>
      <w:bookmarkStart w:id="273" w:name="_Toc47367755"/>
      <w:bookmarkEnd w:id="270"/>
      <w:bookmarkEnd w:id="271"/>
      <w:bookmarkEnd w:id="272"/>
      <w:bookmarkEnd w:id="273"/>
    </w:p>
    <w:p w14:paraId="05449965" w14:textId="46A64385" w:rsidR="00B50D81" w:rsidRPr="008E1529" w:rsidRDefault="00B50D81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74" w:name="_Toc47367756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производительности</w:t>
      </w:r>
      <w:bookmarkEnd w:id="256"/>
      <w:bookmarkEnd w:id="274"/>
    </w:p>
    <w:p w14:paraId="4A6B92AC" w14:textId="2EA01CCF" w:rsidR="00CF5696" w:rsidRPr="008E1529" w:rsidRDefault="001065EC" w:rsidP="008E1529">
      <w:pPr>
        <w:spacing w:line="360" w:lineRule="auto"/>
        <w:ind w:firstLine="709"/>
        <w:rPr>
          <w:rFonts w:ascii="Tahoma" w:hAnsi="Tahoma" w:cs="Tahoma"/>
          <w:color w:val="000000" w:themeColor="text1"/>
          <w:sz w:val="20"/>
          <w:szCs w:val="20"/>
        </w:rPr>
      </w:pPr>
      <w:bookmarkStart w:id="275" w:name="_Toc15719595"/>
      <w:ins w:id="276" w:author="Автор">
        <w:r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t>Дтальные т</w:t>
        </w:r>
      </w:ins>
      <w:del w:id="277" w:author="Автор">
        <w:r w:rsidR="00CF5696" w:rsidRPr="008E1529" w:rsidDel="001065EC">
          <w:rPr>
            <w:rFonts w:ascii="Tahoma" w:hAnsi="Tahoma" w:cs="Tahoma"/>
            <w:color w:val="000000" w:themeColor="text1"/>
            <w:sz w:val="20"/>
            <w:szCs w:val="20"/>
            <w:lang w:eastAsia="ru-RU"/>
          </w:rPr>
          <w:delText>Т</w:delText>
        </w:r>
      </w:del>
      <w:r w:rsidR="00CF5696" w:rsidRPr="008E1529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ребования к производительности Системы должны быть определены в Частном техническом задании, в том числе </w:t>
      </w:r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>штатные значения параметров Системы</w:t>
      </w:r>
      <w:ins w:id="278" w:author="Автор">
        <w:r w:rsidR="009944A6" w:rsidRPr="001065EC">
          <w:rPr>
            <w:rFonts w:ascii="Tahoma" w:hAnsi="Tahoma" w:cs="Tahoma"/>
            <w:color w:val="000000" w:themeColor="text1"/>
            <w:sz w:val="20"/>
            <w:szCs w:val="20"/>
            <w:rPrChange w:id="279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>.</w:t>
        </w:r>
      </w:ins>
      <w:del w:id="280" w:author="Автор">
        <w:r w:rsidR="00CF5696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,</w:delText>
        </w:r>
      </w:del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ins w:id="281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>В</w:t>
        </w:r>
      </w:ins>
      <w:del w:id="282" w:author="Автор">
        <w:r w:rsidR="00CF5696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в</w:delText>
        </w:r>
      </w:del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>ремя отклика Системы на действия пользователя</w:t>
      </w:r>
      <w:ins w:id="283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 xml:space="preserve"> должно быть не более 0</w:t>
        </w:r>
        <w:r w:rsidR="009944A6" w:rsidRPr="001065EC">
          <w:rPr>
            <w:rFonts w:ascii="Tahoma" w:hAnsi="Tahoma" w:cs="Tahoma"/>
            <w:color w:val="000000" w:themeColor="text1"/>
            <w:sz w:val="20"/>
            <w:szCs w:val="20"/>
            <w:rPrChange w:id="284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 xml:space="preserve">,1 </w:t>
        </w:r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>секунды</w:t>
        </w:r>
        <w:r w:rsidR="009944A6" w:rsidRPr="001065EC">
          <w:rPr>
            <w:rFonts w:ascii="Tahoma" w:hAnsi="Tahoma" w:cs="Tahoma"/>
            <w:color w:val="000000" w:themeColor="text1"/>
            <w:sz w:val="20"/>
            <w:szCs w:val="20"/>
            <w:rPrChange w:id="285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>.</w:t>
        </w:r>
      </w:ins>
      <w:del w:id="286" w:author="Автор">
        <w:r w:rsidR="00CF5696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 xml:space="preserve">, количество </w:delText>
        </w:r>
      </w:del>
      <w:ins w:id="287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 xml:space="preserve">Система должна обеспечивать работу не менее 5000 </w:t>
        </w:r>
      </w:ins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>одновременно работающих пользователей</w:t>
      </w:r>
      <w:ins w:id="288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 xml:space="preserve"> системы</w:t>
        </w:r>
        <w:r w:rsidR="009944A6" w:rsidRPr="001065EC">
          <w:rPr>
            <w:rFonts w:ascii="Tahoma" w:hAnsi="Tahoma" w:cs="Tahoma"/>
            <w:color w:val="000000" w:themeColor="text1"/>
            <w:sz w:val="20"/>
            <w:szCs w:val="20"/>
            <w:rPrChange w:id="289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>.</w:t>
        </w:r>
      </w:ins>
      <w:del w:id="290" w:author="Автор">
        <w:r w:rsidR="00CF5696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 xml:space="preserve">, </w:delText>
        </w:r>
      </w:del>
      <w:ins w:id="291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>М</w:t>
        </w:r>
      </w:ins>
      <w:del w:id="292" w:author="Автор">
        <w:r w:rsidR="00CF5696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м</w:delText>
        </w:r>
      </w:del>
      <w:ins w:id="293" w:author="Автор">
        <w:r>
          <w:rPr>
            <w:rFonts w:ascii="Tahoma" w:hAnsi="Tahoma" w:cs="Tahoma"/>
            <w:color w:val="000000" w:themeColor="text1"/>
            <w:sz w:val="20"/>
            <w:szCs w:val="20"/>
          </w:rPr>
          <w:t>Система должна обеспечивать м</w:t>
        </w:r>
      </w:ins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>аксимальное число пользователей</w:t>
      </w:r>
      <w:ins w:id="294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 xml:space="preserve"> системы</w:t>
        </w:r>
        <w:r>
          <w:rPr>
            <w:rFonts w:ascii="Tahoma" w:hAnsi="Tahoma" w:cs="Tahoma"/>
            <w:color w:val="000000" w:themeColor="text1"/>
            <w:sz w:val="20"/>
            <w:szCs w:val="20"/>
          </w:rPr>
          <w:t xml:space="preserve"> в объеме не менее 10000 пользователей</w:t>
        </w:r>
      </w:ins>
      <w:r w:rsidR="00CF5696"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CDA00F2" w14:textId="4DB8E758" w:rsidR="00B50D81" w:rsidRPr="008E1529" w:rsidRDefault="00B50D81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95" w:name="_Toc47367757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надежности и отказоустойчивости ИТ-инфраструктуры</w:t>
      </w:r>
      <w:bookmarkEnd w:id="275"/>
      <w:bookmarkEnd w:id="295"/>
    </w:p>
    <w:p w14:paraId="32631C08" w14:textId="3CA17EC9" w:rsidR="00B50D81" w:rsidRPr="008E1529" w:rsidRDefault="00507E4E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del w:id="296" w:author="Автор">
        <w:r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С</w:delText>
        </w:r>
        <w:r w:rsidR="00156145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истем</w:delText>
        </w:r>
        <w:r w:rsidR="00B50D81" w:rsidRPr="008E1529" w:rsidDel="009944A6">
          <w:rPr>
            <w:rFonts w:ascii="Tahoma" w:hAnsi="Tahoma" w:cs="Tahoma"/>
            <w:color w:val="000000" w:themeColor="text1"/>
            <w:sz w:val="20"/>
            <w:szCs w:val="20"/>
          </w:rPr>
          <w:delText>ы резервного копирования</w:delText>
        </w:r>
      </w:del>
      <w:ins w:id="297" w:author="Автор"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>Решение должно быть отказоустойчивым</w:t>
        </w:r>
        <w:r w:rsidR="009944A6" w:rsidRPr="001065EC">
          <w:rPr>
            <w:rFonts w:ascii="Tahoma" w:hAnsi="Tahoma" w:cs="Tahoma"/>
            <w:color w:val="000000" w:themeColor="text1"/>
            <w:sz w:val="20"/>
            <w:szCs w:val="20"/>
            <w:rPrChange w:id="298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>.</w:t>
        </w:r>
        <w:r w:rsidR="009944A6">
          <w:rPr>
            <w:rFonts w:ascii="Tahoma" w:hAnsi="Tahoma" w:cs="Tahoma"/>
            <w:color w:val="000000" w:themeColor="text1"/>
            <w:sz w:val="20"/>
            <w:szCs w:val="20"/>
          </w:rPr>
          <w:t xml:space="preserve"> Доступность решения должна быть не менее 95% от общего времени</w:t>
        </w:r>
      </w:ins>
      <w:r w:rsidR="00B50D81" w:rsidRPr="008E152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3405DFB" w14:textId="77777777" w:rsidR="0003314D" w:rsidRPr="008E1529" w:rsidRDefault="0003314D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5169CE7F" w14:textId="352FA359" w:rsidR="0003314D" w:rsidRPr="008E1529" w:rsidRDefault="0003314D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299" w:name="_Toc47367758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резервному копированию и мониторингу</w:t>
      </w:r>
      <w:bookmarkEnd w:id="299"/>
    </w:p>
    <w:p w14:paraId="3770CC33" w14:textId="77777777" w:rsidR="0003314D" w:rsidRPr="008E1529" w:rsidRDefault="0003314D" w:rsidP="008E1529">
      <w:pPr>
        <w:spacing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 этапе №1 Проекта Исполнителем должны быть сформулированы в Частном техническом задании и согласованы с Заказчиком требования к резервному копированию Системы. На резервное копирование должны быть поставлены все компоненты Системы.</w:t>
      </w:r>
    </w:p>
    <w:p w14:paraId="7D569C50" w14:textId="577E87AE" w:rsidR="0003314D" w:rsidRPr="008E1529" w:rsidRDefault="0003314D" w:rsidP="008E1529">
      <w:pPr>
        <w:spacing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рамках Проекта Исполнитель настраивает процессы по бэкапированию основных данных, определяемых в частном техническом задании. Задачи по созданию резервных копий лежат в зоне ответственности Заказчика, при этом Исполнитель, при необходимости, предоставит необходимую информацию по организации бэкапов.</w:t>
      </w:r>
    </w:p>
    <w:p w14:paraId="7EB79674" w14:textId="77777777" w:rsidR="0003314D" w:rsidRPr="008E1529" w:rsidRDefault="0003314D" w:rsidP="008E1529">
      <w:pPr>
        <w:spacing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Должен быть обеспечен мониторинг следующих показателей:</w:t>
      </w:r>
    </w:p>
    <w:p w14:paraId="6413E7D5" w14:textId="77777777" w:rsidR="0003314D" w:rsidRPr="008E1529" w:rsidRDefault="0003314D" w:rsidP="008E1529">
      <w:pPr>
        <w:pStyle w:val="a7"/>
        <w:numPr>
          <w:ilvl w:val="0"/>
          <w:numId w:val="67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доступность Системы в целом и отдельных её компонентов;</w:t>
      </w:r>
    </w:p>
    <w:p w14:paraId="6AB1D4C8" w14:textId="77777777" w:rsidR="0003314D" w:rsidRPr="008E1529" w:rsidRDefault="0003314D" w:rsidP="008E1529">
      <w:pPr>
        <w:pStyle w:val="a7"/>
        <w:numPr>
          <w:ilvl w:val="0"/>
          <w:numId w:val="67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состояние каждого из внешних сервисов;</w:t>
      </w:r>
    </w:p>
    <w:p w14:paraId="433CE6E8" w14:textId="77777777" w:rsidR="0003314D" w:rsidRPr="008E1529" w:rsidRDefault="0003314D" w:rsidP="008E1529">
      <w:pPr>
        <w:pStyle w:val="a7"/>
        <w:numPr>
          <w:ilvl w:val="0"/>
          <w:numId w:val="67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ошибки обработки заявок;</w:t>
      </w:r>
    </w:p>
    <w:p w14:paraId="12731B7D" w14:textId="77777777" w:rsidR="0003314D" w:rsidRPr="008E1529" w:rsidRDefault="0003314D" w:rsidP="008E1529">
      <w:pPr>
        <w:pStyle w:val="a7"/>
        <w:numPr>
          <w:ilvl w:val="0"/>
          <w:numId w:val="67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среднее время обработки одной заявки.</w:t>
      </w:r>
    </w:p>
    <w:p w14:paraId="64F24FA4" w14:textId="5D4953FD" w:rsidR="0003314D" w:rsidRPr="008E1529" w:rsidRDefault="0003314D" w:rsidP="008E1529">
      <w:pPr>
        <w:spacing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рамках Проекта в составе частного технического задания Исполнителем должны быть уточнены и согласованы с Заказчиком основные метрики мониторинга производительности и доступности Решения.</w:t>
      </w:r>
    </w:p>
    <w:p w14:paraId="52AFFCD4" w14:textId="08BD2E9D" w:rsidR="00C21742" w:rsidRPr="008E1529" w:rsidRDefault="00C21742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300" w:name="_Toc47367759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Требования к аппаратному обеспечению</w:t>
      </w:r>
      <w:bookmarkEnd w:id="300"/>
    </w:p>
    <w:p w14:paraId="5B960BC2" w14:textId="77777777" w:rsidR="00C21742" w:rsidRPr="008E1529" w:rsidRDefault="00C21742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Должны быть развёрнуты следующие среды:</w:t>
      </w:r>
    </w:p>
    <w:p w14:paraId="264DFFD9" w14:textId="77777777" w:rsidR="00C21742" w:rsidRPr="008E1529" w:rsidRDefault="00C21742" w:rsidP="008E1529">
      <w:pPr>
        <w:pStyle w:val="a7"/>
        <w:numPr>
          <w:ilvl w:val="0"/>
          <w:numId w:val="69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разработки test;</w:t>
      </w:r>
    </w:p>
    <w:p w14:paraId="195CF0AA" w14:textId="77777777" w:rsidR="00C21742" w:rsidRPr="008E1529" w:rsidRDefault="00C21742" w:rsidP="008E1529">
      <w:pPr>
        <w:pStyle w:val="a7"/>
        <w:numPr>
          <w:ilvl w:val="0"/>
          <w:numId w:val="69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регресс-тестирования и подготовки к обновлениям Stage;</w:t>
      </w:r>
    </w:p>
    <w:p w14:paraId="1D897284" w14:textId="77777777" w:rsidR="00C21742" w:rsidRPr="008E1529" w:rsidRDefault="00C21742" w:rsidP="008E1529">
      <w:pPr>
        <w:pStyle w:val="a7"/>
        <w:numPr>
          <w:ilvl w:val="0"/>
          <w:numId w:val="69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промышленной эксплуатации Production.</w:t>
      </w:r>
    </w:p>
    <w:p w14:paraId="3CFAF3BE" w14:textId="77777777" w:rsidR="00C21742" w:rsidRPr="008E1529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Рабочая среда Production должна быть отказоустойчивой и должна быть настроена таким образом, что в случае сбоя одного из экземпляров Системы, текущее множество задач для обработки должно автоматически обрабатываться вторым функционирующим экземпляром. Обеспечение отказоустойчивости на уровне БД Системы настраивается Заказчиком.</w:t>
      </w:r>
    </w:p>
    <w:p w14:paraId="3BA5FA39" w14:textId="2FF644D8" w:rsidR="00A70471" w:rsidRDefault="00C21742" w:rsidP="008E1529">
      <w:pPr>
        <w:spacing w:line="360" w:lineRule="auto"/>
        <w:rPr>
          <w:ins w:id="301" w:author="Автор"/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Должна быть реализована возможность переноса изменений с одной среды на другую, а также возможность отката последнего патча изменений при переносе изменений с одной среды на другую.</w:t>
      </w:r>
    </w:p>
    <w:p w14:paraId="15BBEA83" w14:textId="1F68AB8A" w:rsidR="00A70471" w:rsidRDefault="00A70471" w:rsidP="008E1529">
      <w:pPr>
        <w:spacing w:line="360" w:lineRule="auto"/>
        <w:rPr>
          <w:ins w:id="302" w:author="Автор"/>
          <w:rFonts w:ascii="Tahoma" w:hAnsi="Tahoma" w:cs="Tahoma"/>
          <w:color w:val="000000" w:themeColor="text1"/>
          <w:sz w:val="20"/>
          <w:szCs w:val="20"/>
        </w:rPr>
      </w:pPr>
      <w:ins w:id="303" w:author="Автор">
        <w:r>
          <w:rPr>
            <w:rFonts w:ascii="Tahoma" w:hAnsi="Tahoma" w:cs="Tahoma"/>
            <w:color w:val="000000" w:themeColor="text1"/>
            <w:sz w:val="20"/>
            <w:szCs w:val="20"/>
          </w:rPr>
          <w:t>Платформа</w:t>
        </w:r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04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>,</w:t>
        </w:r>
        <w:r>
          <w:rPr>
            <w:rFonts w:ascii="Tahoma" w:hAnsi="Tahoma" w:cs="Tahoma"/>
            <w:color w:val="000000" w:themeColor="text1"/>
            <w:sz w:val="20"/>
            <w:szCs w:val="20"/>
          </w:rPr>
          <w:t xml:space="preserve"> на которой будет разрабатываться сервис должна соответствовать следующим требованиям</w:t>
        </w:r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05" w:author="Автор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rPrChange>
          </w:rPr>
          <w:t xml:space="preserve">: </w:t>
        </w:r>
      </w:ins>
    </w:p>
    <w:p w14:paraId="3B785553" w14:textId="77777777" w:rsidR="00A70471" w:rsidRPr="001065EC" w:rsidRDefault="00A70471" w:rsidP="001065EC">
      <w:pPr>
        <w:pStyle w:val="a7"/>
        <w:numPr>
          <w:ilvl w:val="0"/>
          <w:numId w:val="89"/>
        </w:numPr>
        <w:spacing w:line="360" w:lineRule="auto"/>
        <w:rPr>
          <w:ins w:id="306" w:author="Автор"/>
          <w:rFonts w:ascii="Tahoma" w:hAnsi="Tahoma" w:cs="Tahoma"/>
          <w:color w:val="000000" w:themeColor="text1"/>
          <w:sz w:val="20"/>
          <w:szCs w:val="20"/>
          <w:rPrChange w:id="307" w:author="Автор">
            <w:rPr>
              <w:ins w:id="308" w:author="Автор"/>
            </w:rPr>
          </w:rPrChange>
        </w:rPr>
        <w:pPrChange w:id="309" w:author="Автор">
          <w:pPr>
            <w:spacing w:line="360" w:lineRule="auto"/>
          </w:pPr>
        </w:pPrChange>
      </w:pPr>
      <w:ins w:id="310" w:author="Автор"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11" w:author="Автор">
              <w:rPr/>
            </w:rPrChange>
          </w:rPr>
          <w:t xml:space="preserve">обеспечение сохранности и достоверности содержащихся сведений (цель – публичная достоверность); </w:t>
        </w:r>
      </w:ins>
    </w:p>
    <w:p w14:paraId="129C3C4D" w14:textId="77777777" w:rsidR="00A70471" w:rsidRPr="001065EC" w:rsidRDefault="00A70471" w:rsidP="001065EC">
      <w:pPr>
        <w:pStyle w:val="a7"/>
        <w:numPr>
          <w:ilvl w:val="0"/>
          <w:numId w:val="89"/>
        </w:numPr>
        <w:spacing w:line="360" w:lineRule="auto"/>
        <w:rPr>
          <w:ins w:id="312" w:author="Автор"/>
          <w:rFonts w:ascii="Tahoma" w:hAnsi="Tahoma" w:cs="Tahoma"/>
          <w:color w:val="000000" w:themeColor="text1"/>
          <w:sz w:val="20"/>
          <w:szCs w:val="20"/>
          <w:rPrChange w:id="313" w:author="Автор">
            <w:rPr>
              <w:ins w:id="314" w:author="Автор"/>
            </w:rPr>
          </w:rPrChange>
        </w:rPr>
        <w:pPrChange w:id="315" w:author="Автор">
          <w:pPr>
            <w:spacing w:line="360" w:lineRule="auto"/>
          </w:pPr>
        </w:pPrChange>
      </w:pPr>
      <w:ins w:id="316" w:author="Автор"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17" w:author="Автор">
              <w:rPr/>
            </w:rPrChange>
          </w:rPr>
          <w:t xml:space="preserve">тех.средства, на которых хранятся базы данных должны быть физически отдалены друг от друга и подключены к ИТС; </w:t>
        </w:r>
      </w:ins>
    </w:p>
    <w:p w14:paraId="12107075" w14:textId="6EDF381C" w:rsidR="00A70471" w:rsidRPr="001065EC" w:rsidRDefault="00A70471" w:rsidP="001065EC">
      <w:pPr>
        <w:pStyle w:val="a7"/>
        <w:numPr>
          <w:ilvl w:val="0"/>
          <w:numId w:val="89"/>
        </w:numPr>
        <w:spacing w:line="360" w:lineRule="auto"/>
        <w:rPr>
          <w:rFonts w:ascii="Tahoma" w:hAnsi="Tahoma" w:cs="Tahoma"/>
          <w:color w:val="000000" w:themeColor="text1"/>
          <w:sz w:val="20"/>
          <w:szCs w:val="20"/>
          <w:rPrChange w:id="318" w:author="Автор">
            <w:rPr/>
          </w:rPrChange>
        </w:rPr>
        <w:pPrChange w:id="319" w:author="Автор">
          <w:pPr>
            <w:spacing w:line="360" w:lineRule="auto"/>
          </w:pPr>
        </w:pPrChange>
      </w:pPr>
      <w:ins w:id="320" w:author="Автор"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21" w:author="Автор">
              <w:rPr/>
            </w:rPrChange>
          </w:rPr>
          <w:t>гарантия, что базы данных находятся по</w:t>
        </w:r>
        <w:r>
          <w:rPr>
            <w:rFonts w:ascii="Tahoma" w:hAnsi="Tahoma" w:cs="Tahoma"/>
            <w:color w:val="000000" w:themeColor="text1"/>
            <w:sz w:val="20"/>
            <w:szCs w:val="20"/>
          </w:rPr>
          <w:t>д</w:t>
        </w:r>
        <w:r w:rsidRPr="001065EC">
          <w:rPr>
            <w:rFonts w:ascii="Tahoma" w:hAnsi="Tahoma" w:cs="Tahoma"/>
            <w:color w:val="000000" w:themeColor="text1"/>
            <w:sz w:val="20"/>
            <w:szCs w:val="20"/>
            <w:rPrChange w:id="322" w:author="Автор">
              <w:rPr/>
            </w:rPrChange>
          </w:rPr>
          <w:t xml:space="preserve"> управлением программ, расположенных на конкретных ИТС; </w:t>
        </w:r>
      </w:ins>
    </w:p>
    <w:p w14:paraId="5EAD8810" w14:textId="72E513FB" w:rsidR="00C21742" w:rsidRPr="008E1529" w:rsidRDefault="00C21742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323" w:name="_Toc47367760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защите информации</w:t>
      </w:r>
      <w:bookmarkEnd w:id="323"/>
    </w:p>
    <w:p w14:paraId="74B3466B" w14:textId="77777777" w:rsidR="00C21742" w:rsidRPr="008E1529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Система должна иметь ролевой принцип разграничения прав доступа.</w:t>
      </w:r>
    </w:p>
    <w:p w14:paraId="1CA17640" w14:textId="77777777" w:rsidR="00C21742" w:rsidRPr="008E1529" w:rsidRDefault="00C21742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Система должна блокировать сессию при превышении заданного периода бездействия пользователя с выдачей сообщения пользователю об окончании сессии.</w:t>
      </w:r>
    </w:p>
    <w:p w14:paraId="794246FE" w14:textId="77777777" w:rsidR="00C21742" w:rsidRPr="008E1529" w:rsidRDefault="00C21742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Системе должен осуществляться контроль защищенности конфиденциальной информации от несанкционированного доступа и ее модификации.</w:t>
      </w:r>
    </w:p>
    <w:p w14:paraId="7EAA84FE" w14:textId="77777777" w:rsidR="00C21742" w:rsidRPr="008E1529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Система должна обеспечивать уровень защищенности персональных данных не ниже наивысшего уровня, предусмотренного для взаимодействующих информационных систем.</w:t>
      </w:r>
    </w:p>
    <w:p w14:paraId="6EBCF4E3" w14:textId="77777777" w:rsidR="00C21742" w:rsidRPr="008E1529" w:rsidDel="00525B85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 w:rsidDel="00525B85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Доступ пользователей к персонализированным функциям и данным Системы должен предоставляться только после прохождения пользователем процедур аутентификации и авторизации.</w:t>
      </w:r>
    </w:p>
    <w:p w14:paraId="745DF959" w14:textId="77777777" w:rsidR="00C21742" w:rsidRPr="008E1529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 w:rsidDel="00525B85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Каждому пользователю должна быть сопоставлена учетная запись, ассоциированная с одной из нескольких предопределенных пользовательских ролей. Для каждой пользовательской роли должны быть определены конкретные ограничения на доступ к функциям и данным Системы. </w:t>
      </w: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Настройка и заведение отдельных пользователей в Систему находится в зоне ответственности Заказчика.</w:t>
      </w:r>
    </w:p>
    <w:p w14:paraId="5433C191" w14:textId="77777777" w:rsidR="00C21742" w:rsidRPr="008E1529" w:rsidDel="00525B85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 w:rsidDel="00525B85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В Системе должна быть обеспечена возможность защиты информации от потери и несанкционированного доступа на </w:t>
      </w: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всех </w:t>
      </w:r>
      <w:r w:rsidRPr="008E1529" w:rsidDel="00525B85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этапах ее передачи и хранения.</w:t>
      </w:r>
    </w:p>
    <w:p w14:paraId="6095C9CA" w14:textId="77777777" w:rsidR="00C21742" w:rsidRPr="008E1529" w:rsidDel="00525B85" w:rsidRDefault="00C21742" w:rsidP="008E1529">
      <w:pPr>
        <w:pStyle w:val="affc"/>
        <w:spacing w:line="360" w:lineRule="auto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 w:rsidDel="00525B85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lastRenderedPageBreak/>
        <w:t>Для настройки прав пользователей должны создаваться отдельные роли пользователей с назначением разрешений на выполнение отдельных функций и ограничений по доступу к информации, обрабатываемой в Системе.</w:t>
      </w:r>
    </w:p>
    <w:p w14:paraId="6D6B3CB9" w14:textId="77777777" w:rsidR="00C21742" w:rsidRPr="008E1529" w:rsidRDefault="00C21742" w:rsidP="008E1529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Система должна протоколировать события, связанные с изменениями прав доступа согласно ролям пользователей.</w:t>
      </w:r>
    </w:p>
    <w:p w14:paraId="46056617" w14:textId="77777777" w:rsidR="00C21742" w:rsidRPr="008E1529" w:rsidRDefault="00C21742" w:rsidP="008E1529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Для каждого события должны сохраняться следующие данные:</w:t>
      </w:r>
    </w:p>
    <w:p w14:paraId="582A54F3" w14:textId="77777777" w:rsidR="00C21742" w:rsidRPr="008E1529" w:rsidRDefault="00C21742" w:rsidP="008E1529">
      <w:pPr>
        <w:pStyle w:val="a7"/>
        <w:numPr>
          <w:ilvl w:val="0"/>
          <w:numId w:val="70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события;</w:t>
      </w:r>
    </w:p>
    <w:p w14:paraId="6B09CAE3" w14:textId="77777777" w:rsidR="00C21742" w:rsidRPr="008E1529" w:rsidRDefault="00C21742" w:rsidP="008E1529">
      <w:pPr>
        <w:pStyle w:val="a7"/>
        <w:numPr>
          <w:ilvl w:val="0"/>
          <w:numId w:val="70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ID пользователя;</w:t>
      </w:r>
    </w:p>
    <w:p w14:paraId="44262237" w14:textId="0CAFB11E" w:rsidR="00C21742" w:rsidRPr="008E1529" w:rsidRDefault="00C21742" w:rsidP="008E1529">
      <w:pPr>
        <w:pStyle w:val="a7"/>
        <w:numPr>
          <w:ilvl w:val="0"/>
          <w:numId w:val="70"/>
        </w:num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изменений в правах.</w:t>
      </w:r>
    </w:p>
    <w:p w14:paraId="4B2A9314" w14:textId="4C5E67AA" w:rsidR="00C21742" w:rsidRPr="008E1529" w:rsidRDefault="00C21742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324" w:name="_Toc47367761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логированию событий</w:t>
      </w:r>
      <w:bookmarkEnd w:id="324"/>
    </w:p>
    <w:p w14:paraId="4696644A" w14:textId="77777777" w:rsidR="00C21742" w:rsidRPr="008E1529" w:rsidRDefault="00C21742" w:rsidP="00BE4272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Должно быть обеспечено обязательное ведение журнала(ов) событий в Системе с указанием следующих значений для каждого события:</w:t>
      </w:r>
    </w:p>
    <w:p w14:paraId="129234C4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уникальный номер события;</w:t>
      </w:r>
    </w:p>
    <w:p w14:paraId="0DFEFA6E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события;</w:t>
      </w:r>
    </w:p>
    <w:p w14:paraId="09D9FC6C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внутренний идентификатор пользователя;</w:t>
      </w:r>
    </w:p>
    <w:p w14:paraId="0AB56007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наименование/описание события.</w:t>
      </w:r>
    </w:p>
    <w:p w14:paraId="6B31A722" w14:textId="77777777" w:rsidR="00C21742" w:rsidRPr="008E1529" w:rsidRDefault="00C21742" w:rsidP="00BE4272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Должна быть обеспечена недоступность изменения записей журнала(ов) для всех пользователей Системы, в том числе и административного персонала. Необходимо обеспечить доступность функции очистки журналов только для специальной роли пользователя. Функция очистки журнала должна автоматически сопровождаться обязательной записью данного события после очистки в журнал событий.</w:t>
      </w:r>
    </w:p>
    <w:p w14:paraId="6AE5C533" w14:textId="77777777" w:rsidR="00C21742" w:rsidRPr="008E1529" w:rsidRDefault="00C21742" w:rsidP="00BE4272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Внесению в журналы событий подлежат события:</w:t>
      </w:r>
    </w:p>
    <w:p w14:paraId="0BCB2D7E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управление пользователями:</w:t>
      </w:r>
    </w:p>
    <w:p w14:paraId="0C9CE6E9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добавлением внутреннего пользователя Системы;</w:t>
      </w:r>
    </w:p>
    <w:p w14:paraId="7A532B98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редактированием внутреннего пользователя Системы;</w:t>
      </w:r>
    </w:p>
    <w:p w14:paraId="63BC53D6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удалением внутреннего пользователя Системы</w:t>
      </w:r>
    </w:p>
    <w:p w14:paraId="4AE92F0E" w14:textId="77777777" w:rsidR="00C21742" w:rsidRPr="008E1529" w:rsidRDefault="00C21742" w:rsidP="00BE4272">
      <w:pPr>
        <w:spacing w:after="0" w:line="360" w:lineRule="auto"/>
        <w:ind w:left="72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Должно фиксироваться:</w:t>
      </w:r>
    </w:p>
    <w:p w14:paraId="6EBEFEA8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возникновения события;</w:t>
      </w:r>
    </w:p>
    <w:p w14:paraId="303C5351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уникальный идентификатор пользователя – инициатора действия;</w:t>
      </w:r>
    </w:p>
    <w:p w14:paraId="15550DA4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тип события.</w:t>
      </w:r>
    </w:p>
    <w:p w14:paraId="7AF8FD6E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аутентификация пользователей в Системе – система должна протоколировать события, связанные с аутентификацией пользователей, успешные и неуспешные. Должно фиксироваться:</w:t>
      </w:r>
    </w:p>
    <w:p w14:paraId="3D1F4F49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уникальный номер события;</w:t>
      </w:r>
    </w:p>
    <w:p w14:paraId="753173C4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события;</w:t>
      </w:r>
    </w:p>
    <w:p w14:paraId="053314A7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наименование/описание события;</w:t>
      </w:r>
    </w:p>
    <w:p w14:paraId="13ABF442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результат действия (успех или неудача);</w:t>
      </w:r>
    </w:p>
    <w:p w14:paraId="46C6342F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lastRenderedPageBreak/>
        <w:t>в случае успеха – внутренний идентификатор пользователя – инициатора действия, и, в случае неудачи – IP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noBreakHyphen/>
        <w:t>адрес, с которого выполнялась попытка доступа.</w:t>
      </w:r>
    </w:p>
    <w:p w14:paraId="3CCCCF5C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авторизация пользователей в Системе – система должна протоколировать события, связанные с обращение пользователем к объектам Системы, доступ к которым закрыт для роли пользователя. Должно фиксироваться:</w:t>
      </w:r>
    </w:p>
    <w:p w14:paraId="183BBF8F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уникальный номер события;</w:t>
      </w:r>
    </w:p>
    <w:p w14:paraId="4730A133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события;</w:t>
      </w:r>
    </w:p>
    <w:p w14:paraId="2FA4E99C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внутренний идентификатор пользователя – инициатора действия;</w:t>
      </w:r>
    </w:p>
    <w:p w14:paraId="64A2D578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наименование/описание события;</w:t>
      </w:r>
    </w:p>
    <w:p w14:paraId="55E44797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ресурс, к которому выполнялась попытка несанкционированного доступа.</w:t>
      </w:r>
    </w:p>
    <w:p w14:paraId="319B5462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изменения прав доступов к объектам Системы. Должно фиксироваться:</w:t>
      </w:r>
    </w:p>
    <w:p w14:paraId="2F00F5FD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уникальный номер события;</w:t>
      </w:r>
    </w:p>
    <w:p w14:paraId="52E9C233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дата и время события;</w:t>
      </w:r>
    </w:p>
    <w:p w14:paraId="6CCC0FD1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внутренний идентификатор объекта;</w:t>
      </w:r>
    </w:p>
    <w:p w14:paraId="6B87B757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внутренний идентификатор административного пользователя, изменившего права;</w:t>
      </w:r>
    </w:p>
    <w:p w14:paraId="50916C88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наименование/описание события;</w:t>
      </w:r>
    </w:p>
    <w:p w14:paraId="75FD74D8" w14:textId="77777777" w:rsidR="00C21742" w:rsidRPr="008E1529" w:rsidRDefault="00C21742" w:rsidP="00BE4272">
      <w:pPr>
        <w:pStyle w:val="a7"/>
        <w:numPr>
          <w:ilvl w:val="2"/>
          <w:numId w:val="68"/>
        </w:numPr>
        <w:spacing w:before="0" w:after="20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изменений в правах.</w:t>
      </w:r>
    </w:p>
    <w:p w14:paraId="177881B3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изменения прав / ролей пользователей;</w:t>
      </w:r>
    </w:p>
    <w:p w14:paraId="051473FE" w14:textId="77777777" w:rsidR="00C21742" w:rsidRPr="008E1529" w:rsidRDefault="00C21742" w:rsidP="00BE4272">
      <w:pPr>
        <w:pStyle w:val="a7"/>
        <w:numPr>
          <w:ilvl w:val="1"/>
          <w:numId w:val="68"/>
        </w:numPr>
        <w:spacing w:before="0" w:after="20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изменение вхождения пользователей в группы.</w:t>
      </w:r>
    </w:p>
    <w:p w14:paraId="7CB28114" w14:textId="77777777" w:rsidR="00C21742" w:rsidRPr="008E1529" w:rsidRDefault="00C21742" w:rsidP="00BE4272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Журнал событий должен быть в кодировке UTF8.</w:t>
      </w:r>
    </w:p>
    <w:p w14:paraId="2950C0A6" w14:textId="77777777" w:rsidR="00F006BD" w:rsidRPr="008E1529" w:rsidRDefault="00C21742" w:rsidP="00BE4272">
      <w:pPr>
        <w:pStyle w:val="afffc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8E1529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>Фиксация событий, а также управление пользователями и их правами на уровне СУБД и ОС / файловой системы серверов Системы находятся в зоне ответственности Заказчика.</w:t>
      </w:r>
    </w:p>
    <w:p w14:paraId="1A40975F" w14:textId="5765182A" w:rsidR="00E301EE" w:rsidRPr="008E1529" w:rsidRDefault="00F006BD" w:rsidP="008E1529">
      <w:pPr>
        <w:pStyle w:val="afffc"/>
        <w:outlineLvl w:val="1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bookmarkStart w:id="325" w:name="_Toc47367762"/>
      <w:r w:rsidRPr="008E1529">
        <w:rPr>
          <w:rFonts w:ascii="Tahoma" w:hAnsi="Tahoma" w:cs="Tahoma"/>
          <w:b/>
          <w:color w:val="000000" w:themeColor="text1"/>
          <w:sz w:val="20"/>
          <w:szCs w:val="20"/>
          <w:lang w:eastAsia="en-US"/>
        </w:rPr>
        <w:t>5</w:t>
      </w:r>
      <w:r w:rsidRPr="00BE4272">
        <w:rPr>
          <w:rFonts w:ascii="Tahoma" w:hAnsi="Tahoma" w:cs="Tahoma"/>
          <w:b/>
          <w:color w:val="000000" w:themeColor="text1"/>
          <w:sz w:val="20"/>
          <w:szCs w:val="20"/>
          <w:lang w:eastAsia="en-US"/>
        </w:rPr>
        <w:t xml:space="preserve">.8 </w:t>
      </w:r>
      <w:r w:rsidR="00E301EE" w:rsidRPr="008E1529">
        <w:rPr>
          <w:rFonts w:ascii="Tahoma" w:hAnsi="Tahoma" w:cs="Tahoma"/>
          <w:b/>
          <w:color w:val="000000" w:themeColor="text1"/>
          <w:sz w:val="20"/>
          <w:szCs w:val="20"/>
          <w:lang w:eastAsia="en-US"/>
        </w:rPr>
        <w:t>Требования к документированию</w:t>
      </w:r>
      <w:bookmarkEnd w:id="325"/>
    </w:p>
    <w:p w14:paraId="5C848057" w14:textId="304886FF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Документация в составе отчетных материалов предоставляется Заказчику в одном экземпляре в бумажном виде и в электронном виде на электронном носителе в форматах: *.pdf, *.docx и *.vsdx (вся графика должна быть предоставлена в редактируемом векторном формате, документы не должны содержать растровых изображений, за исключением снимков экранных форм). Акт сдачи-приемки выполненных работ по каждому этапу предоставляется Заказчику в двух экземплярах. Вспомогательные материалы по Проекту передаются Заказчику только в электронном виде.</w:t>
      </w:r>
    </w:p>
    <w:p w14:paraId="623C6DDC" w14:textId="77777777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Структура каждого документа в составе отчетных материалов должна быть согласована с Заказчиком в ходе непосредственного выполнения работ.</w:t>
      </w:r>
    </w:p>
    <w:p w14:paraId="434F6C1C" w14:textId="5FF2C31A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Документация не должна дублировать описание базовых функций системы, приведенной в стандартной документации Исполнителя и может содержать ссылки на нее.</w:t>
      </w:r>
    </w:p>
    <w:p w14:paraId="58F34A2F" w14:textId="77777777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Частное техническое задание должно содержать следующие разделы:</w:t>
      </w:r>
    </w:p>
    <w:p w14:paraId="0871C904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Общая информация о Системе:</w:t>
      </w:r>
    </w:p>
    <w:p w14:paraId="10394D10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Назначение;</w:t>
      </w:r>
    </w:p>
    <w:p w14:paraId="014E118B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lastRenderedPageBreak/>
        <w:t>Архитектура Системы;</w:t>
      </w:r>
    </w:p>
    <w:p w14:paraId="2B03B3D9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интеграционным взаимодействиям;</w:t>
      </w:r>
    </w:p>
    <w:p w14:paraId="48176812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Функциональные требования:</w:t>
      </w:r>
    </w:p>
    <w:p w14:paraId="45005085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стратегии принятия решения;</w:t>
      </w:r>
    </w:p>
    <w:p w14:paraId="381DD589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логированию в стратегии;</w:t>
      </w:r>
    </w:p>
    <w:p w14:paraId="6B95ACBA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Нефункциональные требования:</w:t>
      </w:r>
    </w:p>
    <w:p w14:paraId="6810521B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производительности;</w:t>
      </w:r>
    </w:p>
    <w:p w14:paraId="552ABD6F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отказоустойчивости;</w:t>
      </w:r>
    </w:p>
    <w:p w14:paraId="63B22D2E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аутентификации и авторизации пользователей (ролевой модели);</w:t>
      </w:r>
    </w:p>
    <w:p w14:paraId="457C2017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логированию событий в системе;</w:t>
      </w:r>
    </w:p>
    <w:p w14:paraId="45E7FF27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мониторингу.</w:t>
      </w:r>
    </w:p>
    <w:p w14:paraId="70344B1D" w14:textId="77777777" w:rsidR="00E301EE" w:rsidRPr="008E1529" w:rsidRDefault="00E301EE" w:rsidP="00BE4272">
      <w:pPr>
        <w:spacing w:after="120" w:line="360" w:lineRule="auto"/>
        <w:ind w:firstLine="709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администратора должно содержать в себе, как минимум, следующие сведения:</w:t>
      </w:r>
    </w:p>
    <w:p w14:paraId="21329079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Общая информация о Системе:</w:t>
      </w:r>
    </w:p>
    <w:p w14:paraId="2BDD2C07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Назначение;</w:t>
      </w:r>
    </w:p>
    <w:p w14:paraId="5EEED99D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Архитектура.</w:t>
      </w:r>
    </w:p>
    <w:p w14:paraId="0C1F4A68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Внутренние и внешние связи компонент Системы;</w:t>
      </w:r>
    </w:p>
    <w:p w14:paraId="2776409D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баз данных и таблиц;</w:t>
      </w:r>
    </w:p>
    <w:p w14:paraId="7E998FC9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серверов и компонент Системы:</w:t>
      </w:r>
    </w:p>
    <w:p w14:paraId="642E2088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Операционная система;</w:t>
      </w:r>
    </w:p>
    <w:p w14:paraId="58A2EDD4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Список нестандартного ПО;</w:t>
      </w:r>
    </w:p>
    <w:p w14:paraId="7D8AB17B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Специфические настройки и кастомизации ОС, системных настроек;</w:t>
      </w:r>
    </w:p>
    <w:p w14:paraId="4CC7C939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Логические диски;</w:t>
      </w:r>
    </w:p>
    <w:p w14:paraId="277F6E32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Специфические файлы, папки и разрешения доступа;</w:t>
      </w:r>
    </w:p>
    <w:p w14:paraId="5EB32983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нестандартных групп доступа.</w:t>
      </w:r>
    </w:p>
    <w:p w14:paraId="1A4C6D05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Схемы интеграции:</w:t>
      </w:r>
    </w:p>
    <w:p w14:paraId="00FF17E9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интегрируемых систем;</w:t>
      </w:r>
    </w:p>
    <w:p w14:paraId="5544F6DF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Правила интеграции;</w:t>
      </w:r>
    </w:p>
    <w:p w14:paraId="51BFAFD0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Техническое описание интеграций.</w:t>
      </w:r>
    </w:p>
    <w:p w14:paraId="41C8ABF5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установке Системы;</w:t>
      </w:r>
    </w:p>
    <w:p w14:paraId="4A79B756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установке клиентской части;</w:t>
      </w:r>
    </w:p>
    <w:p w14:paraId="3A7B3635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развертыванию Системы;</w:t>
      </w:r>
    </w:p>
    <w:p w14:paraId="23DB7289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обновлению Системы;</w:t>
      </w:r>
    </w:p>
    <w:p w14:paraId="34C5BF19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диагностике и мониторингу компонент Системы:</w:t>
      </w:r>
    </w:p>
    <w:p w14:paraId="2140E6F1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проверок диагностических проверок работоспособности и бизнес-функционала;</w:t>
      </w:r>
    </w:p>
    <w:p w14:paraId="51E8829E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Процедуры выполнения диагностики;</w:t>
      </w:r>
    </w:p>
    <w:p w14:paraId="5FE7C3C9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метрик для автоматизированного мониторинга и диагностики Системы;</w:t>
      </w:r>
    </w:p>
    <w:p w14:paraId="594ECE6F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Рекомендуемая периодичность диагностики.</w:t>
      </w:r>
    </w:p>
    <w:p w14:paraId="3F525F0D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 резервному копированию;</w:t>
      </w:r>
    </w:p>
    <w:p w14:paraId="561550AF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lastRenderedPageBreak/>
        <w:t>Руководство по восстановлению из резервной копии;</w:t>
      </w:r>
    </w:p>
    <w:p w14:paraId="0AC5370C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Регламентные работы:</w:t>
      </w:r>
    </w:p>
    <w:p w14:paraId="4ADD894C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Состав и периодичность работ;</w:t>
      </w:r>
    </w:p>
    <w:p w14:paraId="2FE8FC75" w14:textId="77777777" w:rsidR="00E301EE" w:rsidRPr="008E1529" w:rsidRDefault="00E301EE" w:rsidP="00BE4272">
      <w:pPr>
        <w:pStyle w:val="a7"/>
        <w:numPr>
          <w:ilvl w:val="1"/>
          <w:numId w:val="77"/>
        </w:numPr>
        <w:spacing w:before="0" w:after="120" w:line="360" w:lineRule="auto"/>
        <w:ind w:left="108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Процедуры выполнения работ.</w:t>
      </w:r>
    </w:p>
    <w:p w14:paraId="1829D1CC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Процедура эскалации инцидентов (необходимая диагностическая информация для передачи на 3-ю линию);</w:t>
      </w:r>
    </w:p>
    <w:p w14:paraId="176248EB" w14:textId="77777777" w:rsidR="00E301EE" w:rsidRPr="008E1529" w:rsidRDefault="00E301EE" w:rsidP="00BE4272">
      <w:pPr>
        <w:pStyle w:val="a7"/>
        <w:numPr>
          <w:ilvl w:val="0"/>
          <w:numId w:val="77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Контакты службы гарантийного сопровождения.</w:t>
      </w:r>
    </w:p>
    <w:p w14:paraId="30940FA0" w14:textId="77777777" w:rsidR="00E301EE" w:rsidRPr="008E1529" w:rsidRDefault="00E301EE" w:rsidP="00BE4272">
      <w:pPr>
        <w:spacing w:after="120" w:line="360" w:lineRule="auto"/>
        <w:ind w:firstLine="709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Руководство пользователя должно содержать в себе, как минимум, следующие сведения:</w:t>
      </w:r>
    </w:p>
    <w:p w14:paraId="3B284611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Общая информация о Системе;</w:t>
      </w:r>
    </w:p>
    <w:p w14:paraId="1314C4F5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работы с Системой в рамках кастомизированного Исполнителем функционала;</w:t>
      </w:r>
    </w:p>
    <w:p w14:paraId="1ED4A91F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ролей пользователей Системы;</w:t>
      </w:r>
    </w:p>
    <w:p w14:paraId="5F68D3FD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бизнес-логики по каждой роли.</w:t>
      </w:r>
    </w:p>
    <w:p w14:paraId="539986EC" w14:textId="77777777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Паспорт ролей пользователей должен содержать наименования и описания бизнес-функций ролей, а также перечень прав каждой роли, необходимых для выполнения бизнес-функций в Системе.</w:t>
      </w:r>
    </w:p>
    <w:p w14:paraId="43D9E8CC" w14:textId="77777777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Матрица ролей и полномочий должна содержать матрицу ролей и полномочий по бизнес-процессам Системы для осуществления настроек Системы и предоставления прав доступа пользователям Системы. Документ должен определять правила предоставления прав пользователям на доступ к хранимым данным и функциям обработки данных Системы в соответствии со структурой Заказчика, с действующим у Заказчика порядком и должностными обязанностями работников Заказчика.</w:t>
      </w:r>
    </w:p>
    <w:p w14:paraId="19C4A484" w14:textId="77777777" w:rsidR="00E301EE" w:rsidRPr="008E1529" w:rsidRDefault="00E301EE" w:rsidP="00BE4272">
      <w:pPr>
        <w:spacing w:after="12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Пояснительная записка к техническому проекту должна содержать в себе, как минимум, следующие сведения:</w:t>
      </w:r>
    </w:p>
    <w:p w14:paraId="27E81D98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архитектуры Системы;</w:t>
      </w:r>
    </w:p>
    <w:p w14:paraId="0EC40832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Решения по взаимосвязям Системы со смежными системами, обеспечению совместимости и потоков данных;</w:t>
      </w:r>
    </w:p>
    <w:p w14:paraId="117B0D94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Решения по режимам функционирования, диагностированию Системы;</w:t>
      </w:r>
    </w:p>
    <w:p w14:paraId="38C4AF12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Решения по комплексу технических средств, его размещению;</w:t>
      </w:r>
    </w:p>
    <w:p w14:paraId="6C7D2A3E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Решения по составу программных средств, языкам деятельности, алгоритмам процедур и операций и методам их реализации;</w:t>
      </w:r>
    </w:p>
    <w:p w14:paraId="18CA6B29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Решения по составу информации, объему, способам ее организации, входным и выходным документам и сообщениям, последовательности обработки информации;</w:t>
      </w:r>
    </w:p>
    <w:p w14:paraId="287DC742" w14:textId="77777777" w:rsidR="00E301EE" w:rsidRPr="008E1529" w:rsidRDefault="00E301EE" w:rsidP="00BE4272">
      <w:pPr>
        <w:pStyle w:val="a7"/>
        <w:numPr>
          <w:ilvl w:val="0"/>
          <w:numId w:val="78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Мероприятия по подготовке к вводу Системы в действие.</w:t>
      </w:r>
    </w:p>
    <w:p w14:paraId="7C51EDC3" w14:textId="77777777" w:rsidR="00E301EE" w:rsidRPr="008E1529" w:rsidRDefault="00E301EE" w:rsidP="00BE4272">
      <w:pPr>
        <w:spacing w:after="120" w:line="360" w:lineRule="auto"/>
        <w:ind w:firstLine="709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Программа и методика испытаний должна содержать в себе, как минимум, следующие сведения:</w:t>
      </w:r>
    </w:p>
    <w:p w14:paraId="6E1B5A48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Цель испытаний;</w:t>
      </w:r>
    </w:p>
    <w:p w14:paraId="2A637385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Объем испытаний;</w:t>
      </w:r>
    </w:p>
    <w:p w14:paraId="4453766E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Условия и порядок проведения испытаний;</w:t>
      </w:r>
    </w:p>
    <w:p w14:paraId="50F32DE1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Критерии успешности прохождения проверок;</w:t>
      </w:r>
    </w:p>
    <w:p w14:paraId="1C33FB5D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Перечень проверок и описание результатов функционального тестирования. Подготовка тестовых сценариев для функционального тестирования, а также эталонных входных и выходных данных производится Исполнителем; </w:t>
      </w:r>
    </w:p>
    <w:p w14:paraId="572CBCCE" w14:textId="77777777" w:rsidR="00E301EE" w:rsidRPr="008E1529" w:rsidRDefault="00E301EE" w:rsidP="00BE4272">
      <w:pPr>
        <w:pStyle w:val="a7"/>
        <w:numPr>
          <w:ilvl w:val="0"/>
          <w:numId w:val="76"/>
        </w:numPr>
        <w:spacing w:before="0" w:after="120" w:line="360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Перечень проверок и описание результатов нагрузочного тестирования. Реализация потока заявок для обеспечения нагрузки на Систему находится в зоне ответственности Заказчика;</w:t>
      </w:r>
    </w:p>
    <w:p w14:paraId="470EC776" w14:textId="4A0905B5" w:rsidR="00E301EE" w:rsidRPr="008E1529" w:rsidRDefault="00E301EE" w:rsidP="008E1529">
      <w:pPr>
        <w:pStyle w:val="a7"/>
        <w:numPr>
          <w:ilvl w:val="0"/>
          <w:numId w:val="76"/>
        </w:numPr>
        <w:spacing w:before="0" w:after="120" w:line="360" w:lineRule="auto"/>
        <w:ind w:left="360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Перечень проверок и описание результатов интеграционного тестирования.</w:t>
      </w:r>
    </w:p>
    <w:p w14:paraId="20140071" w14:textId="77777777" w:rsidR="0003314D" w:rsidRPr="008E1529" w:rsidRDefault="0003314D" w:rsidP="008E1529">
      <w:pPr>
        <w:pStyle w:val="af7"/>
        <w:spacing w:after="0" w:line="360" w:lineRule="auto"/>
        <w:ind w:firstLine="0"/>
        <w:jc w:val="left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</w:p>
    <w:p w14:paraId="1B71FC8A" w14:textId="77777777" w:rsidR="00F006BD" w:rsidRPr="008E1529" w:rsidRDefault="00F006BD" w:rsidP="008E1529">
      <w:pPr>
        <w:pStyle w:val="a7"/>
        <w:keepNext/>
        <w:keepLines/>
        <w:numPr>
          <w:ilvl w:val="1"/>
          <w:numId w:val="1"/>
        </w:numPr>
        <w:spacing w:before="40" w:after="0" w:line="360" w:lineRule="auto"/>
        <w:contextualSpacing w:val="0"/>
        <w:outlineLvl w:val="1"/>
        <w:rPr>
          <w:rFonts w:ascii="Tahoma" w:eastAsiaTheme="majorEastAsia" w:hAnsi="Tahoma" w:cs="Tahoma"/>
          <w:vanish/>
          <w:color w:val="000000" w:themeColor="text1"/>
          <w:sz w:val="20"/>
          <w:szCs w:val="20"/>
        </w:rPr>
      </w:pPr>
      <w:bookmarkStart w:id="326" w:name="_Toc465672601"/>
      <w:bookmarkStart w:id="327" w:name="_Toc435636468"/>
      <w:bookmarkStart w:id="328" w:name="_Toc435636469"/>
      <w:bookmarkStart w:id="329" w:name="_Toc465672603"/>
      <w:bookmarkStart w:id="330" w:name="_Toc465672605"/>
      <w:bookmarkStart w:id="331" w:name="_Toc465672607"/>
      <w:bookmarkStart w:id="332" w:name="_Toc465672609"/>
      <w:bookmarkStart w:id="333" w:name="_Toc465667984"/>
      <w:bookmarkStart w:id="334" w:name="_Toc465672611"/>
      <w:bookmarkStart w:id="335" w:name="_Toc465667985"/>
      <w:bookmarkStart w:id="336" w:name="_Toc465672612"/>
      <w:bookmarkStart w:id="337" w:name="_Toc435636478"/>
      <w:bookmarkStart w:id="338" w:name="_Toc435636479"/>
      <w:bookmarkStart w:id="339" w:name="_Toc46739088"/>
      <w:bookmarkStart w:id="340" w:name="_Toc46740068"/>
      <w:bookmarkStart w:id="341" w:name="_Toc46740300"/>
      <w:bookmarkStart w:id="342" w:name="_Toc47367763"/>
      <w:bookmarkStart w:id="343" w:name="_Toc13669379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14:paraId="05F639D6" w14:textId="12FBE494" w:rsidR="006456FA" w:rsidRPr="008E1529" w:rsidRDefault="006456FA" w:rsidP="008E1529">
      <w:pPr>
        <w:pStyle w:val="21"/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344" w:name="_Toc47367764"/>
      <w:r w:rsidRPr="008E1529">
        <w:rPr>
          <w:rFonts w:ascii="Tahoma" w:hAnsi="Tahoma" w:cs="Tahoma"/>
          <w:b/>
          <w:color w:val="000000" w:themeColor="text1"/>
          <w:sz w:val="20"/>
          <w:szCs w:val="20"/>
        </w:rPr>
        <w:t>Требования к пользовательскому интерфейсу</w:t>
      </w:r>
      <w:bookmarkEnd w:id="343"/>
      <w:bookmarkEnd w:id="344"/>
    </w:p>
    <w:p w14:paraId="52157C8A" w14:textId="77777777" w:rsidR="006456FA" w:rsidRPr="008E1529" w:rsidRDefault="00156145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Систем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а должна обеспечивать удобный для пользователей интерфейс, отвечающий следующим требованиям:</w:t>
      </w:r>
    </w:p>
    <w:p w14:paraId="1D57A402" w14:textId="77777777" w:rsidR="006456FA" w:rsidRPr="008E1529" w:rsidRDefault="00E17574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– е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диный стиль оформления форм в рамках рабочего места функциональной роли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463BAD74" w14:textId="77777777" w:rsidR="006456FA" w:rsidRPr="008E1529" w:rsidRDefault="00E17574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– у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добная, интуитивно понятная навигация в интерфейсе пользователя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7A7A14FA" w14:textId="77777777" w:rsidR="006456FA" w:rsidRPr="008E1529" w:rsidRDefault="00E17574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– в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 xml:space="preserve">заимодействие пользователя с </w:t>
      </w:r>
      <w:r w:rsidR="00A11603" w:rsidRPr="008E1529">
        <w:rPr>
          <w:rFonts w:ascii="Tahoma" w:hAnsi="Tahoma" w:cs="Tahoma"/>
          <w:color w:val="000000" w:themeColor="text1"/>
          <w:sz w:val="20"/>
          <w:szCs w:val="20"/>
        </w:rPr>
        <w:t>с</w:t>
      </w:r>
      <w:r w:rsidR="00156145" w:rsidRPr="008E1529">
        <w:rPr>
          <w:rFonts w:ascii="Tahoma" w:hAnsi="Tahoma" w:cs="Tahoma"/>
          <w:color w:val="000000" w:themeColor="text1"/>
          <w:sz w:val="20"/>
          <w:szCs w:val="20"/>
        </w:rPr>
        <w:t>истем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ой должно осуществляться на русском языке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;</w:t>
      </w:r>
    </w:p>
    <w:p w14:paraId="3883B2DB" w14:textId="77777777" w:rsidR="006456FA" w:rsidRPr="008E1529" w:rsidRDefault="00E17574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– </w:t>
      </w:r>
      <w:r w:rsidR="00A11603" w:rsidRPr="008E1529">
        <w:rPr>
          <w:rFonts w:ascii="Tahoma" w:hAnsi="Tahoma" w:cs="Tahoma"/>
          <w:color w:val="000000" w:themeColor="text1"/>
          <w:sz w:val="20"/>
          <w:szCs w:val="20"/>
        </w:rPr>
        <w:t>с</w:t>
      </w:r>
      <w:r w:rsidR="00156145" w:rsidRPr="008E1529">
        <w:rPr>
          <w:rFonts w:ascii="Tahoma" w:hAnsi="Tahoma" w:cs="Tahoma"/>
          <w:color w:val="000000" w:themeColor="text1"/>
          <w:sz w:val="20"/>
          <w:szCs w:val="20"/>
        </w:rPr>
        <w:t>истем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 xml:space="preserve">а должна отслеживать правильность и обязательность заполнения необходимых полей 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и в случае некорректного заполнения выдавать информационное сообщение на русском языке</w:t>
      </w:r>
      <w:r w:rsidRPr="008E1529">
        <w:rPr>
          <w:rFonts w:ascii="Tahoma" w:hAnsi="Tahoma" w:cs="Tahoma"/>
          <w:color w:val="000000" w:themeColor="text1"/>
          <w:sz w:val="20"/>
          <w:szCs w:val="20"/>
        </w:rPr>
        <w:t>;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29DA7C3F" w14:textId="33E30C57" w:rsidR="00E17574" w:rsidRPr="008E1529" w:rsidRDefault="00E17574" w:rsidP="008E1529">
      <w:pPr>
        <w:spacing w:after="0" w:line="360" w:lineRule="auto"/>
        <w:ind w:left="142" w:hanging="142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– п</w:t>
      </w:r>
      <w:r w:rsidR="006456FA" w:rsidRPr="008E1529">
        <w:rPr>
          <w:rFonts w:ascii="Tahoma" w:hAnsi="Tahoma" w:cs="Tahoma"/>
          <w:color w:val="000000" w:themeColor="text1"/>
          <w:sz w:val="20"/>
          <w:szCs w:val="20"/>
        </w:rPr>
        <w:t>оля, недоступные для редактирования, и обязательные поля должны иметь соответствующую визуализацию.</w:t>
      </w:r>
    </w:p>
    <w:p w14:paraId="53B9E0E2" w14:textId="77777777" w:rsidR="006456FA" w:rsidRPr="008E1529" w:rsidRDefault="006456FA" w:rsidP="008E1529">
      <w:pPr>
        <w:spacing w:after="0" w:line="360" w:lineRule="auto"/>
        <w:rPr>
          <w:rFonts w:ascii="Tahoma" w:hAnsi="Tahoma" w:cs="Tahoma"/>
          <w:b/>
          <w:bCs/>
          <w:color w:val="000000" w:themeColor="text1"/>
          <w:kern w:val="32"/>
          <w:sz w:val="20"/>
          <w:szCs w:val="20"/>
          <w:highlight w:val="yellow"/>
        </w:rPr>
      </w:pPr>
      <w:bookmarkStart w:id="345" w:name="_Toc465672619"/>
      <w:bookmarkStart w:id="346" w:name="_Toc425267823"/>
      <w:bookmarkStart w:id="347" w:name="_Toc425268881"/>
      <w:bookmarkStart w:id="348" w:name="_Toc425269625"/>
      <w:bookmarkStart w:id="349" w:name="_Toc425109061"/>
      <w:bookmarkStart w:id="350" w:name="_Toc425109062"/>
      <w:bookmarkStart w:id="351" w:name="_Toc425109063"/>
      <w:bookmarkStart w:id="352" w:name="_Toc425109064"/>
      <w:bookmarkStart w:id="353" w:name="_Toc425109065"/>
      <w:bookmarkStart w:id="354" w:name="_Toc425109066"/>
      <w:bookmarkStart w:id="355" w:name="_Toc425109067"/>
      <w:bookmarkStart w:id="356" w:name="_Toc425109068"/>
      <w:bookmarkStart w:id="357" w:name="_Toc425109071"/>
      <w:bookmarkStart w:id="358" w:name="_Toc425183421"/>
      <w:bookmarkStart w:id="359" w:name="_Toc425109081"/>
      <w:bookmarkStart w:id="360" w:name="_Toc425183430"/>
      <w:bookmarkStart w:id="361" w:name="_Toc425800277"/>
      <w:bookmarkStart w:id="362" w:name="_Toc425801133"/>
      <w:bookmarkStart w:id="363" w:name="_Toc425800278"/>
      <w:bookmarkStart w:id="364" w:name="_Toc425801134"/>
      <w:bookmarkStart w:id="365" w:name="_Toc425109084"/>
      <w:bookmarkStart w:id="366" w:name="_Toc425183433"/>
      <w:bookmarkStart w:id="367" w:name="_Toc425183463"/>
      <w:bookmarkStart w:id="368" w:name="_Toc425183513"/>
      <w:bookmarkStart w:id="369" w:name="_Toc425183514"/>
      <w:bookmarkStart w:id="370" w:name="_Toc425183516"/>
      <w:bookmarkStart w:id="371" w:name="_Toc425183517"/>
      <w:bookmarkStart w:id="372" w:name="_Toc425183537"/>
      <w:bookmarkStart w:id="373" w:name="_Toc425183550"/>
      <w:bookmarkStart w:id="374" w:name="_Toc425183551"/>
      <w:bookmarkStart w:id="375" w:name="_Toc425183553"/>
      <w:bookmarkStart w:id="376" w:name="_Toc425183570"/>
      <w:bookmarkStart w:id="377" w:name="_Toc425183571"/>
      <w:bookmarkStart w:id="378" w:name="_Toc425109235"/>
      <w:bookmarkStart w:id="379" w:name="_Toc425183693"/>
      <w:bookmarkStart w:id="380" w:name="_Toc425183738"/>
      <w:bookmarkStart w:id="381" w:name="_Toc425183739"/>
      <w:bookmarkStart w:id="382" w:name="_Toc425183755"/>
      <w:bookmarkStart w:id="383" w:name="_Toc425183756"/>
      <w:bookmarkStart w:id="384" w:name="_Toc425183758"/>
      <w:bookmarkStart w:id="385" w:name="_Toc425183763"/>
      <w:bookmarkStart w:id="386" w:name="_Toc425183764"/>
      <w:bookmarkStart w:id="387" w:name="_Toc425183783"/>
      <w:bookmarkStart w:id="388" w:name="_Toc425183784"/>
      <w:bookmarkStart w:id="389" w:name="_Toc425183791"/>
      <w:bookmarkStart w:id="390" w:name="_Toc425183792"/>
      <w:bookmarkStart w:id="391" w:name="_Toc425183807"/>
      <w:bookmarkStart w:id="392" w:name="_Toc425183811"/>
      <w:bookmarkStart w:id="393" w:name="_Toc425183812"/>
      <w:bookmarkStart w:id="394" w:name="_Toc425109245"/>
      <w:bookmarkStart w:id="395" w:name="_Toc425183813"/>
      <w:bookmarkStart w:id="396" w:name="_Toc425109253"/>
      <w:bookmarkStart w:id="397" w:name="_Toc425183821"/>
      <w:bookmarkStart w:id="398" w:name="_Toc425109258"/>
      <w:bookmarkStart w:id="399" w:name="_Toc425183826"/>
      <w:bookmarkStart w:id="400" w:name="_Toc425109259"/>
      <w:bookmarkStart w:id="401" w:name="_Toc425183827"/>
      <w:bookmarkStart w:id="402" w:name="_Toc425109260"/>
      <w:bookmarkStart w:id="403" w:name="_Toc425183828"/>
      <w:bookmarkStart w:id="404" w:name="_Toc425109261"/>
      <w:bookmarkStart w:id="405" w:name="_Toc425183829"/>
      <w:bookmarkStart w:id="406" w:name="_Toc425183832"/>
      <w:bookmarkStart w:id="407" w:name="_Toc425183833"/>
      <w:bookmarkStart w:id="408" w:name="_Toc425183834"/>
      <w:bookmarkStart w:id="409" w:name="_Toc425183835"/>
      <w:bookmarkStart w:id="410" w:name="_Toc425183836"/>
      <w:bookmarkStart w:id="411" w:name="_Toc425183845"/>
      <w:bookmarkStart w:id="412" w:name="_Toc465672620"/>
      <w:bookmarkStart w:id="413" w:name="_Toc425183847"/>
      <w:bookmarkStart w:id="414" w:name="_Toc425183850"/>
      <w:bookmarkStart w:id="415" w:name="_Toc425183851"/>
      <w:bookmarkStart w:id="416" w:name="_Toc425183856"/>
      <w:bookmarkStart w:id="417" w:name="_Toc425183857"/>
      <w:bookmarkStart w:id="418" w:name="_Toc425183858"/>
      <w:bookmarkStart w:id="419" w:name="_Toc425183860"/>
      <w:bookmarkStart w:id="420" w:name="_Toc425183861"/>
      <w:bookmarkStart w:id="421" w:name="_Toc425337903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4493DDEF" w14:textId="121BA65A" w:rsidR="00F006BD" w:rsidRPr="006B6515" w:rsidRDefault="006456FA" w:rsidP="006B6515">
      <w:pPr>
        <w:pStyle w:val="21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422" w:name="_Toc425337901"/>
      <w:bookmarkStart w:id="423" w:name="_Toc13669381"/>
      <w:bookmarkStart w:id="424" w:name="_Toc47367765"/>
      <w:r w:rsidRPr="006B6515">
        <w:rPr>
          <w:rFonts w:ascii="Tahoma" w:hAnsi="Tahoma" w:cs="Tahoma"/>
          <w:b/>
          <w:color w:val="000000" w:themeColor="text1"/>
          <w:sz w:val="20"/>
          <w:szCs w:val="20"/>
        </w:rPr>
        <w:t>Требования к документированию</w:t>
      </w:r>
      <w:bookmarkEnd w:id="422"/>
      <w:bookmarkEnd w:id="423"/>
      <w:r w:rsidR="00CD2613" w:rsidRPr="006B6515">
        <w:rPr>
          <w:rFonts w:ascii="Tahoma" w:hAnsi="Tahoma" w:cs="Tahoma"/>
          <w:b/>
          <w:color w:val="000000" w:themeColor="text1"/>
          <w:sz w:val="20"/>
          <w:szCs w:val="20"/>
        </w:rPr>
        <w:t xml:space="preserve"> и методике испытаний</w:t>
      </w:r>
      <w:bookmarkEnd w:id="424"/>
    </w:p>
    <w:p w14:paraId="029E5EFA" w14:textId="77777777" w:rsidR="0035543F" w:rsidRPr="008E1529" w:rsidRDefault="0035543F" w:rsidP="008E152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Программа и методика испытаний должна содержать в себе, как минимум, следующие сведения:</w:t>
      </w:r>
    </w:p>
    <w:p w14:paraId="10AE4296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Цель испытаний;</w:t>
      </w:r>
    </w:p>
    <w:p w14:paraId="083D3CF4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Объем испытаний;</w:t>
      </w:r>
    </w:p>
    <w:p w14:paraId="3058198F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Условия и порядок проведения испытаний;</w:t>
      </w:r>
    </w:p>
    <w:p w14:paraId="3ED95047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Критерии успешности прохождения проверок;</w:t>
      </w:r>
    </w:p>
    <w:p w14:paraId="31E978A7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Перечень проверок и описание результатов функционального тестирования;</w:t>
      </w:r>
    </w:p>
    <w:p w14:paraId="64C675BC" w14:textId="77777777" w:rsidR="0035543F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Перечень проверок и описание результатов нагрузочного тестирования;</w:t>
      </w:r>
    </w:p>
    <w:p w14:paraId="4D518EA3" w14:textId="729134FB" w:rsidR="006456FA" w:rsidRPr="008E1529" w:rsidRDefault="0035543F" w:rsidP="008E1529">
      <w:pPr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142"/>
        <w:jc w:val="lef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Перечень проверок и описание результатов интеграционного тестирования.</w:t>
      </w:r>
      <w:bookmarkEnd w:id="421"/>
    </w:p>
    <w:p w14:paraId="4CD9DE41" w14:textId="77777777" w:rsidR="00415435" w:rsidRPr="008E1529" w:rsidRDefault="00415435" w:rsidP="008E1529">
      <w:pPr>
        <w:pStyle w:val="GOST"/>
        <w:tabs>
          <w:tab w:val="num" w:pos="851"/>
        </w:tabs>
        <w:ind w:firstLine="0"/>
        <w:rPr>
          <w:rFonts w:ascii="Tahoma" w:hAnsi="Tahoma" w:cs="Tahoma"/>
          <w:color w:val="000000" w:themeColor="text1"/>
          <w:sz w:val="20"/>
          <w:szCs w:val="20"/>
        </w:rPr>
      </w:pPr>
    </w:p>
    <w:p w14:paraId="6D56AA08" w14:textId="3C96D6F8" w:rsidR="00FE1E6F" w:rsidRPr="008E1529" w:rsidRDefault="00CA5932" w:rsidP="006B6515">
      <w:pPr>
        <w:pStyle w:val="22"/>
        <w:numPr>
          <w:ilvl w:val="0"/>
          <w:numId w:val="87"/>
        </w:numPr>
        <w:spacing w:before="0" w:after="0" w:line="360" w:lineRule="auto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bookmarkStart w:id="425" w:name="_Toc508980080"/>
      <w:bookmarkStart w:id="426" w:name="_Toc508980118"/>
      <w:bookmarkStart w:id="427" w:name="_Toc536465274"/>
      <w:bookmarkStart w:id="428" w:name="_Toc47367766"/>
      <w:bookmarkEnd w:id="425"/>
      <w:bookmarkEnd w:id="426"/>
      <w:r w:rsidRPr="008E1529">
        <w:rPr>
          <w:rFonts w:ascii="Tahoma" w:hAnsi="Tahoma" w:cs="Tahoma"/>
          <w:color w:val="000000" w:themeColor="text1"/>
          <w:sz w:val="20"/>
          <w:szCs w:val="20"/>
        </w:rPr>
        <w:t>Сроки выполнения работ</w:t>
      </w:r>
      <w:bookmarkEnd w:id="427"/>
      <w:bookmarkEnd w:id="428"/>
    </w:p>
    <w:tbl>
      <w:tblPr>
        <w:tblStyle w:val="1f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835"/>
        <w:gridCol w:w="2835"/>
        <w:gridCol w:w="2693"/>
      </w:tblGrid>
      <w:tr w:rsidR="00FE1E6F" w:rsidRPr="008E1529" w14:paraId="63B0664A" w14:textId="77777777" w:rsidTr="004F75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C5FCFD6" w14:textId="77777777" w:rsidR="00FE1E6F" w:rsidRPr="008E1529" w:rsidRDefault="00FE1E6F" w:rsidP="008E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 w:val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  <w:lang w:val="ru-RU"/>
              </w:rPr>
            </w:pPr>
            <w:bookmarkStart w:id="429" w:name="_Toc508980082"/>
            <w:bookmarkStart w:id="430" w:name="_Toc508980120"/>
            <w:bookmarkStart w:id="431" w:name="_Toc508980083"/>
            <w:bookmarkStart w:id="432" w:name="_Toc508980121"/>
            <w:bookmarkStart w:id="433" w:name="_Toc508980084"/>
            <w:bookmarkStart w:id="434" w:name="_Toc508980122"/>
            <w:bookmarkStart w:id="435" w:name="_Toc508980085"/>
            <w:bookmarkStart w:id="436" w:name="_Toc508980123"/>
            <w:bookmarkStart w:id="437" w:name="_Toc508980086"/>
            <w:bookmarkStart w:id="438" w:name="_Toc508980124"/>
            <w:bookmarkStart w:id="439" w:name="_Toc508980087"/>
            <w:bookmarkStart w:id="440" w:name="_Toc508980125"/>
            <w:bookmarkStart w:id="441" w:name="_Toc508980088"/>
            <w:bookmarkStart w:id="442" w:name="_Toc508980126"/>
            <w:bookmarkStart w:id="443" w:name="_Toc508980093"/>
            <w:bookmarkStart w:id="444" w:name="_Toc508980131"/>
            <w:bookmarkStart w:id="445" w:name="_Toc508980094"/>
            <w:bookmarkStart w:id="446" w:name="_Toc508980132"/>
            <w:bookmarkStart w:id="447" w:name="_Toc508980095"/>
            <w:bookmarkStart w:id="448" w:name="_Toc508980133"/>
            <w:bookmarkStart w:id="449" w:name="_Toc486836715"/>
            <w:bookmarkStart w:id="450" w:name="_Toc536465275"/>
            <w:bookmarkEnd w:id="429"/>
            <w:bookmarkEnd w:id="430"/>
            <w:bookmarkEnd w:id="431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  <w:t>Этап</w:t>
            </w:r>
          </w:p>
        </w:tc>
        <w:tc>
          <w:tcPr>
            <w:tcW w:w="2835" w:type="dxa"/>
          </w:tcPr>
          <w:p w14:paraId="02B54EEA" w14:textId="77777777" w:rsidR="00FE1E6F" w:rsidRPr="008E1529" w:rsidRDefault="00FE1E6F" w:rsidP="008E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  <w:t>Состав работ</w:t>
            </w:r>
          </w:p>
        </w:tc>
        <w:tc>
          <w:tcPr>
            <w:tcW w:w="2835" w:type="dxa"/>
          </w:tcPr>
          <w:p w14:paraId="00A11864" w14:textId="77777777" w:rsidR="00FE1E6F" w:rsidRPr="008E1529" w:rsidRDefault="00FE1E6F" w:rsidP="008E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  <w:lang w:val="ru-RU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  <w:t>Результаты работ/отчетные материалы</w:t>
            </w:r>
          </w:p>
        </w:tc>
        <w:tc>
          <w:tcPr>
            <w:tcW w:w="2693" w:type="dxa"/>
          </w:tcPr>
          <w:p w14:paraId="3F315C58" w14:textId="77777777" w:rsidR="00FE1E6F" w:rsidRPr="008E1529" w:rsidRDefault="00FE1E6F" w:rsidP="008E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</w:pPr>
            <w:r w:rsidRPr="008E1529">
              <w:rPr>
                <w:rFonts w:ascii="Tahoma" w:hAnsi="Tahoma" w:cs="Tahoma"/>
                <w:color w:val="000000" w:themeColor="text1"/>
                <w:sz w:val="20"/>
                <w:szCs w:val="20"/>
                <w:lang w:val="ru-RU"/>
              </w:rPr>
              <w:t>Срок предоставления результатов работ Заказчику</w:t>
            </w:r>
          </w:p>
        </w:tc>
      </w:tr>
      <w:tr w:rsidR="00FE1E6F" w:rsidRPr="008E1529" w14:paraId="06D17AFC" w14:textId="77777777" w:rsidTr="004F75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0151192D" w14:textId="77777777" w:rsidR="00FE1E6F" w:rsidRPr="008E1529" w:rsidRDefault="00FE1E6F" w:rsidP="008E1529">
            <w:pPr>
              <w:widowControl w:val="0"/>
              <w:spacing w:line="360" w:lineRule="auto"/>
              <w:rPr>
                <w:rFonts w:ascii="Tahoma" w:eastAsiaTheme="minorHAnsi" w:hAnsi="Tahoma" w:cs="Tahoma"/>
                <w:b w:val="0"/>
                <w:bCs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b w:val="0"/>
                <w:bCs w:val="0"/>
                <w:color w:val="000000" w:themeColor="text1"/>
                <w:sz w:val="20"/>
                <w:szCs w:val="20"/>
                <w:lang w:val="ru-RU" w:eastAsia="en-US"/>
              </w:rPr>
              <w:t>Этап №1</w:t>
            </w:r>
          </w:p>
        </w:tc>
        <w:tc>
          <w:tcPr>
            <w:tcW w:w="2835" w:type="dxa"/>
            <w:shd w:val="clear" w:color="auto" w:fill="auto"/>
          </w:tcPr>
          <w:p w14:paraId="1F3F833B" w14:textId="6AEDAB11" w:rsidR="00FE1E6F" w:rsidRPr="008E1529" w:rsidRDefault="00FE1E6F" w:rsidP="008E1529">
            <w:pPr>
              <w:pStyle w:val="a7"/>
              <w:numPr>
                <w:ilvl w:val="0"/>
                <w:numId w:val="71"/>
              </w:numPr>
              <w:spacing w:after="20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 xml:space="preserve">Разработка частного технического </w:t>
            </w:r>
            <w:commentRangeStart w:id="451"/>
            <w:commentRangeStart w:id="452"/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задания</w:t>
            </w:r>
            <w:commentRangeEnd w:id="451"/>
            <w:r w:rsidR="008D06AC">
              <w:rPr>
                <w:rStyle w:val="aa"/>
                <w:rFonts w:eastAsiaTheme="minorHAnsi" w:cstheme="minorBidi"/>
                <w:lang w:val="ru-RU" w:eastAsia="en-US"/>
              </w:rPr>
              <w:commentReference w:id="451"/>
            </w:r>
            <w:commentRangeEnd w:id="452"/>
            <w:r w:rsidR="00A61904">
              <w:rPr>
                <w:rStyle w:val="aa"/>
                <w:rFonts w:eastAsiaTheme="minorHAnsi" w:cstheme="minorBidi"/>
                <w:lang w:val="ru-RU" w:eastAsia="en-US"/>
              </w:rPr>
              <w:commentReference w:id="452"/>
            </w:r>
            <w:ins w:id="453" w:author="Автор">
              <w:r w:rsidR="009210CB" w:rsidRPr="001065EC">
                <w:rPr>
                  <w:rFonts w:ascii="Tahoma" w:eastAsiaTheme="minorHAnsi" w:hAnsi="Tahoma" w:cs="Tahoma"/>
                  <w:color w:val="000000" w:themeColor="text1"/>
                  <w:sz w:val="20"/>
                  <w:szCs w:val="20"/>
                  <w:lang w:val="ru-RU" w:eastAsia="en-US"/>
                  <w:rPrChange w:id="454" w:author="Автор">
                    <w:rPr>
                      <w:rFonts w:ascii="Tahoma" w:eastAsiaTheme="minorHAnsi" w:hAnsi="Tahoma" w:cs="Tahoma"/>
                      <w:color w:val="000000" w:themeColor="text1"/>
                      <w:sz w:val="20"/>
                      <w:szCs w:val="20"/>
                      <w:lang w:val="en-US" w:eastAsia="en-US"/>
                    </w:rPr>
                  </w:rPrChange>
                </w:rPr>
                <w:t>,</w:t>
              </w:r>
              <w:r w:rsidR="009210CB" w:rsidRPr="009210CB">
                <w:rPr>
                  <w:lang w:val="ru-RU"/>
                </w:rPr>
                <w:t xml:space="preserve"> </w:t>
              </w:r>
              <w:r w:rsidR="009210CB" w:rsidRPr="001065EC">
                <w:rPr>
                  <w:rFonts w:ascii="Tahoma" w:eastAsiaTheme="minorHAnsi" w:hAnsi="Tahoma" w:cs="Tahoma"/>
                  <w:color w:val="000000" w:themeColor="text1"/>
                  <w:sz w:val="20"/>
                  <w:szCs w:val="20"/>
                  <w:lang w:val="ru-RU" w:eastAsia="en-US"/>
                  <w:rPrChange w:id="455" w:author="Автор">
                    <w:rPr/>
                  </w:rPrChange>
                </w:rPr>
                <w:t xml:space="preserve">включающего </w:t>
              </w:r>
              <w:r w:rsidR="009210CB" w:rsidRPr="001065EC">
                <w:rPr>
                  <w:rFonts w:ascii="Tahoma" w:eastAsiaTheme="minorHAnsi" w:hAnsi="Tahoma" w:cs="Tahoma"/>
                  <w:color w:val="000000" w:themeColor="text1"/>
                  <w:sz w:val="20"/>
                  <w:szCs w:val="20"/>
                  <w:lang w:val="ru-RU" w:eastAsia="en-US"/>
                  <w:rPrChange w:id="456" w:author="Автор">
                    <w:rPr/>
                  </w:rPrChange>
                </w:rPr>
                <w:lastRenderedPageBreak/>
                <w:t>требования к каждому отдельному модулю”</w:t>
              </w:r>
            </w:ins>
            <w:del w:id="457" w:author="Автор">
              <w:r w:rsidRPr="008E1529" w:rsidDel="009210CB">
                <w:rPr>
                  <w:rFonts w:ascii="Tahoma" w:eastAsiaTheme="minorHAnsi" w:hAnsi="Tahoma" w:cs="Tahoma"/>
                  <w:color w:val="000000" w:themeColor="text1"/>
                  <w:sz w:val="20"/>
                  <w:szCs w:val="20"/>
                  <w:lang w:val="ru-RU" w:eastAsia="en-US"/>
                </w:rPr>
                <w:delText>.</w:delText>
              </w:r>
            </w:del>
          </w:p>
          <w:p w14:paraId="629A2488" w14:textId="77777777" w:rsidR="00FE1E6F" w:rsidRPr="008E1529" w:rsidRDefault="00FE1E6F" w:rsidP="008E1529">
            <w:pPr>
              <w:pStyle w:val="a7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4E78604A" w14:textId="77777777" w:rsidR="00FE1E6F" w:rsidRPr="008E1529" w:rsidRDefault="00FE1E6F" w:rsidP="008E1529">
            <w:pPr>
              <w:pStyle w:val="a7"/>
              <w:numPr>
                <w:ilvl w:val="0"/>
                <w:numId w:val="72"/>
              </w:numPr>
              <w:spacing w:after="20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Частное техническое задание;</w:t>
            </w:r>
          </w:p>
          <w:p w14:paraId="7B12E82C" w14:textId="77777777" w:rsidR="00FE1E6F" w:rsidRPr="008E1529" w:rsidRDefault="00FE1E6F" w:rsidP="008E1529">
            <w:pPr>
              <w:pStyle w:val="a7"/>
              <w:numPr>
                <w:ilvl w:val="0"/>
                <w:numId w:val="72"/>
              </w:numPr>
              <w:spacing w:after="20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Акт сдачи-приемки выполненных работ по этапу №1.</w:t>
            </w:r>
          </w:p>
        </w:tc>
        <w:tc>
          <w:tcPr>
            <w:tcW w:w="2693" w:type="dxa"/>
            <w:shd w:val="clear" w:color="auto" w:fill="auto"/>
          </w:tcPr>
          <w:p w14:paraId="1F61D267" w14:textId="5362D4BB" w:rsidR="00FE1E6F" w:rsidRPr="008E1529" w:rsidRDefault="00FE1E6F" w:rsidP="008E152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lastRenderedPageBreak/>
              <w:t>Не более 2 месяцев с даты заключения договора.</w:t>
            </w:r>
          </w:p>
        </w:tc>
      </w:tr>
      <w:tr w:rsidR="00FE1E6F" w:rsidRPr="008E1529" w14:paraId="632BE9CE" w14:textId="77777777" w:rsidTr="004F75B0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auto"/>
          </w:tcPr>
          <w:p w14:paraId="2D67C68D" w14:textId="77777777" w:rsidR="00FE1E6F" w:rsidRPr="008E1529" w:rsidRDefault="00FE1E6F" w:rsidP="008E1529">
            <w:pPr>
              <w:widowControl w:val="0"/>
              <w:spacing w:line="360" w:lineRule="auto"/>
              <w:contextualSpacing w:val="0"/>
              <w:rPr>
                <w:rFonts w:ascii="Tahoma" w:eastAsiaTheme="minorHAnsi" w:hAnsi="Tahoma" w:cs="Tahoma"/>
                <w:b w:val="0"/>
                <w:bCs w:val="0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b w:val="0"/>
                <w:bCs w:val="0"/>
                <w:color w:val="000000" w:themeColor="text1"/>
                <w:sz w:val="20"/>
                <w:szCs w:val="20"/>
                <w:lang w:val="ru-RU" w:eastAsia="en-US"/>
              </w:rPr>
              <w:t>Этап №2</w:t>
            </w:r>
          </w:p>
        </w:tc>
        <w:tc>
          <w:tcPr>
            <w:tcW w:w="2835" w:type="dxa"/>
            <w:shd w:val="clear" w:color="auto" w:fill="auto"/>
          </w:tcPr>
          <w:p w14:paraId="0138E120" w14:textId="77777777" w:rsidR="00FE1E6F" w:rsidRPr="008E1529" w:rsidRDefault="00FE1E6F" w:rsidP="008E1529">
            <w:pPr>
              <w:pStyle w:val="a7"/>
              <w:numPr>
                <w:ilvl w:val="0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Разработка технического проекта;</w:t>
            </w:r>
          </w:p>
          <w:p w14:paraId="7E212A30" w14:textId="1668380F" w:rsidR="00FE1E6F" w:rsidRPr="008E1529" w:rsidRDefault="00FE1E6F" w:rsidP="008E1529">
            <w:pPr>
              <w:pStyle w:val="a7"/>
              <w:spacing w:after="200" w:line="36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Разработка функционала;</w:t>
            </w:r>
          </w:p>
          <w:p w14:paraId="72B46399" w14:textId="77777777" w:rsidR="00FE1E6F" w:rsidRPr="008E1529" w:rsidRDefault="00FE1E6F" w:rsidP="008E1529">
            <w:pPr>
              <w:pStyle w:val="a7"/>
              <w:numPr>
                <w:ilvl w:val="0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Разработка эксплуатационной документации:</w:t>
            </w:r>
          </w:p>
          <w:p w14:paraId="0D5DE1CA" w14:textId="77777777" w:rsidR="00FE1E6F" w:rsidRPr="008E1529" w:rsidRDefault="00FE1E6F" w:rsidP="008E1529">
            <w:pPr>
              <w:pStyle w:val="a7"/>
              <w:numPr>
                <w:ilvl w:val="1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Руководство пользователя;</w:t>
            </w:r>
          </w:p>
          <w:p w14:paraId="65ABC9F0" w14:textId="77777777" w:rsidR="00FE1E6F" w:rsidRPr="008E1529" w:rsidRDefault="00FE1E6F" w:rsidP="008E1529">
            <w:pPr>
              <w:pStyle w:val="a7"/>
              <w:numPr>
                <w:ilvl w:val="1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Руководство администратора;</w:t>
            </w:r>
          </w:p>
          <w:p w14:paraId="0A6EE7F0" w14:textId="77777777" w:rsidR="00FE1E6F" w:rsidRPr="008E1529" w:rsidRDefault="00FE1E6F" w:rsidP="008E1529">
            <w:pPr>
              <w:pStyle w:val="a7"/>
              <w:numPr>
                <w:ilvl w:val="1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Паспорт ролей пользователей;</w:t>
            </w:r>
          </w:p>
          <w:p w14:paraId="5BC49D4E" w14:textId="77777777" w:rsidR="00FE1E6F" w:rsidRPr="008E1529" w:rsidRDefault="00FE1E6F" w:rsidP="008E1529">
            <w:pPr>
              <w:pStyle w:val="a7"/>
              <w:numPr>
                <w:ilvl w:val="1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Матрица ролей и полномочий;</w:t>
            </w:r>
          </w:p>
          <w:p w14:paraId="20D39F3E" w14:textId="77777777" w:rsidR="00FE1E6F" w:rsidRPr="008E1529" w:rsidRDefault="00FE1E6F" w:rsidP="008E1529">
            <w:pPr>
              <w:pStyle w:val="a7"/>
              <w:numPr>
                <w:ilvl w:val="0"/>
                <w:numId w:val="73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Проведение приемочных испытаний.</w:t>
            </w:r>
          </w:p>
        </w:tc>
        <w:tc>
          <w:tcPr>
            <w:tcW w:w="2835" w:type="dxa"/>
            <w:shd w:val="clear" w:color="auto" w:fill="auto"/>
          </w:tcPr>
          <w:p w14:paraId="7190C232" w14:textId="39099698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Пояснительная записка к техническому проекту;</w:t>
            </w:r>
          </w:p>
          <w:p w14:paraId="3FE30C67" w14:textId="4FBFBD2E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Дистрибутивный комплект</w:t>
            </w:r>
          </w:p>
          <w:p w14:paraId="6C93C395" w14:textId="77777777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Эксплуатационная документация:</w:t>
            </w:r>
          </w:p>
          <w:p w14:paraId="7BC32961" w14:textId="77777777" w:rsidR="00FE1E6F" w:rsidRPr="008E1529" w:rsidRDefault="00FE1E6F" w:rsidP="008E1529">
            <w:pPr>
              <w:pStyle w:val="a7"/>
              <w:numPr>
                <w:ilvl w:val="1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Руководство пользователя;</w:t>
            </w:r>
          </w:p>
          <w:p w14:paraId="091770FE" w14:textId="77777777" w:rsidR="00FE1E6F" w:rsidRPr="008E1529" w:rsidRDefault="00FE1E6F" w:rsidP="008E1529">
            <w:pPr>
              <w:pStyle w:val="a7"/>
              <w:numPr>
                <w:ilvl w:val="1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Руководство администратора;</w:t>
            </w:r>
          </w:p>
          <w:p w14:paraId="63567266" w14:textId="77777777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Программа и методика испытаний;</w:t>
            </w:r>
          </w:p>
          <w:p w14:paraId="066FA0C1" w14:textId="77777777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Протокол испытаний;</w:t>
            </w:r>
          </w:p>
          <w:p w14:paraId="0376BC99" w14:textId="77777777" w:rsidR="00FE1E6F" w:rsidRPr="008E1529" w:rsidRDefault="00FE1E6F" w:rsidP="008E1529">
            <w:pPr>
              <w:pStyle w:val="a7"/>
              <w:numPr>
                <w:ilvl w:val="0"/>
                <w:numId w:val="74"/>
              </w:numPr>
              <w:spacing w:after="20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Акт сдачи-приемки выполненных работ по этапу №2.</w:t>
            </w:r>
          </w:p>
        </w:tc>
        <w:tc>
          <w:tcPr>
            <w:tcW w:w="2693" w:type="dxa"/>
            <w:shd w:val="clear" w:color="auto" w:fill="auto"/>
          </w:tcPr>
          <w:p w14:paraId="7D2DDAB2" w14:textId="53A9684F" w:rsidR="00FE1E6F" w:rsidRPr="008E1529" w:rsidRDefault="00FE1E6F" w:rsidP="008E152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</w:pPr>
            <w:r w:rsidRPr="008E152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val="ru-RU" w:eastAsia="en-US"/>
              </w:rPr>
              <w:t>Не более 6 месяцев с даты подписания Акта сдачи-приемки выполненных работ по этапу №1.</w:t>
            </w:r>
          </w:p>
        </w:tc>
      </w:tr>
    </w:tbl>
    <w:p w14:paraId="72FADF27" w14:textId="77777777" w:rsidR="00E301EE" w:rsidRPr="008E1529" w:rsidRDefault="00E301EE" w:rsidP="008E1529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 xml:space="preserve">Объем и методы испытаний должны определяться разработанной «Программой и методикой испытаний». Испытания должны включать проверку полноты и качества реализации, настройки функций при штатных, предельных, критических значениях параметров Системы, проверку средств и методов восстановления после отказов. Результаты испытаний должны быть зафиксированы в протоколе испытаний, в том числе должны быть зафиксированы результаты нагрузочного тестирования и тестирования интеграций. Обнаруженные в процессе испытаний ошибки Исполнитель устраняет в согласованный с Заказчиком срок. После устранения ошибок проводятся повторные испытания в необходимом объеме для установления работоспособности Системы и ее соответствия требованиям Технического задания, Частного технического задания. </w:t>
      </w:r>
    </w:p>
    <w:p w14:paraId="1D4FDB13" w14:textId="77777777" w:rsidR="00E301EE" w:rsidRPr="008E1529" w:rsidRDefault="00E301EE" w:rsidP="008E1529">
      <w:pPr>
        <w:spacing w:after="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Дистрибутивный комплект поставки поставщика должен включать:</w:t>
      </w:r>
    </w:p>
    <w:p w14:paraId="1B941DC7" w14:textId="77777777" w:rsidR="00E301EE" w:rsidRPr="008E1529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Скрипты для сборки поставки на стендах Заказчика;</w:t>
      </w:r>
    </w:p>
    <w:p w14:paraId="1C4725C6" w14:textId="77777777" w:rsidR="00E301EE" w:rsidRPr="008E1529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Дистрибутив соответствующей версии ПО;</w:t>
      </w:r>
    </w:p>
    <w:p w14:paraId="7080E588" w14:textId="77777777" w:rsidR="00E301EE" w:rsidRPr="008E1529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Инструкцию по установке поставки с учетом всех кастомизированных узлов;</w:t>
      </w:r>
    </w:p>
    <w:p w14:paraId="1BF292FC" w14:textId="77777777" w:rsidR="00E301EE" w:rsidRPr="008E1529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Ограничения по совместимости с предыдущими версиями и структурами хранения данных;</w:t>
      </w:r>
    </w:p>
    <w:p w14:paraId="43FD9BB2" w14:textId="77777777" w:rsidR="00E301EE" w:rsidRPr="008E1529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Описание новых возможностей версии и план отката на предыдущую версию;</w:t>
      </w:r>
    </w:p>
    <w:p w14:paraId="734AE6CF" w14:textId="12F6A7A7" w:rsidR="00E301EE" w:rsidRDefault="00E301EE" w:rsidP="008E1529">
      <w:pPr>
        <w:pStyle w:val="a7"/>
        <w:numPr>
          <w:ilvl w:val="0"/>
          <w:numId w:val="75"/>
        </w:numPr>
        <w:spacing w:before="0" w:after="200" w:line="36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План отката на предыдущую версию.</w:t>
      </w:r>
    </w:p>
    <w:p w14:paraId="1B8A5AE2" w14:textId="77777777" w:rsidR="003B3FEE" w:rsidRDefault="003B3FEE" w:rsidP="002415FF">
      <w:pPr>
        <w:pStyle w:val="a7"/>
        <w:spacing w:before="0" w:after="200" w:line="360" w:lineRule="auto"/>
        <w:ind w:left="1429"/>
        <w:jc w:val="left"/>
        <w:outlineLvl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74ADB451" w14:textId="071EDB9B" w:rsidR="00BE4272" w:rsidRPr="00BE4272" w:rsidRDefault="00BE4272" w:rsidP="002415FF">
      <w:pPr>
        <w:pStyle w:val="a7"/>
        <w:numPr>
          <w:ilvl w:val="0"/>
          <w:numId w:val="50"/>
        </w:numPr>
        <w:spacing w:before="0" w:after="200" w:line="360" w:lineRule="auto"/>
        <w:jc w:val="left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458" w:name="_Toc47367767"/>
      <w:r w:rsidRPr="00BE4272">
        <w:rPr>
          <w:rFonts w:ascii="Tahoma" w:hAnsi="Tahoma" w:cs="Tahoma"/>
          <w:b/>
          <w:color w:val="000000" w:themeColor="text1"/>
          <w:sz w:val="20"/>
          <w:szCs w:val="20"/>
        </w:rPr>
        <w:t>Порядок оплаты выполнен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н</w:t>
      </w:r>
      <w:r w:rsidRPr="00BE4272">
        <w:rPr>
          <w:rFonts w:ascii="Tahoma" w:hAnsi="Tahoma" w:cs="Tahoma"/>
          <w:b/>
          <w:color w:val="000000" w:themeColor="text1"/>
          <w:sz w:val="20"/>
          <w:szCs w:val="20"/>
        </w:rPr>
        <w:t xml:space="preserve">ых </w:t>
      </w:r>
      <w:commentRangeStart w:id="459"/>
      <w:commentRangeStart w:id="460"/>
      <w:commentRangeStart w:id="461"/>
      <w:commentRangeStart w:id="462"/>
      <w:commentRangeStart w:id="463"/>
      <w:r w:rsidRPr="00BE4272">
        <w:rPr>
          <w:rFonts w:ascii="Tahoma" w:hAnsi="Tahoma" w:cs="Tahoma"/>
          <w:b/>
          <w:color w:val="000000" w:themeColor="text1"/>
          <w:sz w:val="20"/>
          <w:szCs w:val="20"/>
        </w:rPr>
        <w:t>работ</w:t>
      </w:r>
      <w:bookmarkEnd w:id="458"/>
      <w:commentRangeEnd w:id="459"/>
      <w:r w:rsidR="00F63C2F">
        <w:rPr>
          <w:rStyle w:val="aa"/>
        </w:rPr>
        <w:commentReference w:id="459"/>
      </w:r>
      <w:commentRangeEnd w:id="460"/>
      <w:r w:rsidR="0086377D">
        <w:rPr>
          <w:rStyle w:val="aa"/>
        </w:rPr>
        <w:commentReference w:id="460"/>
      </w:r>
      <w:commentRangeEnd w:id="461"/>
      <w:r w:rsidR="00813164">
        <w:rPr>
          <w:rStyle w:val="aa"/>
        </w:rPr>
        <w:commentReference w:id="461"/>
      </w:r>
      <w:commentRangeEnd w:id="462"/>
      <w:r w:rsidR="0089366B">
        <w:rPr>
          <w:rStyle w:val="aa"/>
        </w:rPr>
        <w:commentReference w:id="462"/>
      </w:r>
      <w:commentRangeEnd w:id="463"/>
      <w:r w:rsidR="0089366B">
        <w:rPr>
          <w:rStyle w:val="aa"/>
        </w:rPr>
        <w:commentReference w:id="463"/>
      </w:r>
    </w:p>
    <w:p w14:paraId="59017053" w14:textId="0C296911" w:rsidR="006B7D88" w:rsidRPr="008E1529" w:rsidRDefault="00BE4272" w:rsidP="00BE4272">
      <w:p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BE4272">
        <w:rPr>
          <w:rFonts w:ascii="Tahoma" w:hAnsi="Tahoma" w:cs="Tahoma"/>
          <w:color w:val="000000" w:themeColor="text1"/>
          <w:sz w:val="20"/>
          <w:szCs w:val="20"/>
        </w:rPr>
        <w:t>По завершении этапов Исполнитель предоставляет Акт о выполненных работах и сопутствующие материалы, являющиеся результатом выполненной работы.  Заказчик вправе в срок до 5 рабочих дней направить Исполнителю список замечаний, подлежащих устранению или доработке.  Исполнитель обязан устранить представленные замечания в срок не более 5 рабочих дней с момента их получения. В случае отсутствия замечаний Заказчик направляет в адрес исполнителя подписанный акт. Оплата услуг осуществляется Заказчиком по завершению этапа выполненных работ на основании счета, выставленного Исполнителем, в течение 15 (пятнадцати) рабочих дней с даты его получения. Счет выставляется Исполнителем не позднее первых 5-ти (пяти) рабочих дней, после подписания последней из сторон акта выполненных работ.</w:t>
      </w:r>
    </w:p>
    <w:p w14:paraId="273EF6FF" w14:textId="5F0B2622" w:rsidR="00CA5932" w:rsidRPr="008E1529" w:rsidRDefault="00CA5932" w:rsidP="00BE4272">
      <w:pPr>
        <w:pStyle w:val="22"/>
        <w:numPr>
          <w:ilvl w:val="0"/>
          <w:numId w:val="88"/>
        </w:numPr>
        <w:tabs>
          <w:tab w:val="left" w:pos="284"/>
        </w:tabs>
        <w:spacing w:before="0"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464" w:name="_Toc47367768"/>
      <w:r w:rsidRPr="008E1529">
        <w:rPr>
          <w:rFonts w:ascii="Tahoma" w:hAnsi="Tahoma" w:cs="Tahoma"/>
          <w:color w:val="000000" w:themeColor="text1"/>
          <w:sz w:val="20"/>
          <w:szCs w:val="20"/>
        </w:rPr>
        <w:t>Ограничения и допущения проекта</w:t>
      </w:r>
      <w:bookmarkEnd w:id="449"/>
      <w:bookmarkEnd w:id="450"/>
      <w:bookmarkEnd w:id="464"/>
    </w:p>
    <w:p w14:paraId="5E4F112E" w14:textId="77777777" w:rsidR="009160C0" w:rsidRPr="008E1529" w:rsidRDefault="009160C0" w:rsidP="006B6515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Настоящим Техническим заданием определены следующие ограничения и допущения в Проекте:</w:t>
      </w:r>
    </w:p>
    <w:p w14:paraId="7C429973" w14:textId="4E314F23" w:rsidR="009160C0" w:rsidRPr="008E1529" w:rsidRDefault="009160C0" w:rsidP="00BE4272">
      <w:pPr>
        <w:pStyle w:val="a7"/>
        <w:numPr>
          <w:ilvl w:val="0"/>
          <w:numId w:val="79"/>
        </w:numPr>
        <w:spacing w:before="0" w:after="120" w:line="360" w:lineRule="auto"/>
        <w:contextualSpacing w:val="0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Требования к информационной безопасности Системы будут обеспечены ее размещением во внутренней защищенной сети Заказчика, а также соответствующей функциональностью разработанного решения в соответствии с требованиями данного технического задания;</w:t>
      </w:r>
    </w:p>
    <w:p w14:paraId="2205C4EB" w14:textId="77777777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зоне ответственности Заказчика находится обеспечение доступности необходимых для выполнения работ по Проекту источников данных/интегрируемых систем. Интеграционное тестирование со всеми смежными системами проводится силами Исполнителя;</w:t>
      </w:r>
    </w:p>
    <w:p w14:paraId="4FB1184B" w14:textId="77777777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При создании сред в зоне ответственности Заказчика находится предоставление инфраструктуры необходимой конфигурации. Установка программного обеспечения, настройка внешних интеграций, организация мониторинга компонентов Системы проводятся Исполнителем;</w:t>
      </w:r>
    </w:p>
    <w:p w14:paraId="6CC25C2D" w14:textId="77777777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Техническое задание на интеграцию внутренних систем ДОМ.РФ с Системой находится в зоне ответственности Заказчика. При этом требования к интеграции на стороне Системы должны быть описаны Исполнителем в составе Частного технического задания на внедрение.</w:t>
      </w:r>
    </w:p>
    <w:p w14:paraId="77570DB3" w14:textId="77777777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Реализации силами Исполнителя механизмов очистки или обезличивания данных перед отправкой в сервисы не требуется.</w:t>
      </w:r>
    </w:p>
    <w:p w14:paraId="0C028E7F" w14:textId="136FACB1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рамках работ не требуется реализации механизмов нечеткого поиска/разбора данных (в том числе, интеллектуального получения формализованных числовых показателей из слабоструктурированных строк - комментариев и пр.)</w:t>
      </w:r>
    </w:p>
    <w:p w14:paraId="43E74580" w14:textId="77777777" w:rsidR="009160C0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Качество данных, загружаемых в Систему определяется источниками данных. От Исполнителя не требуется разрабатывать процессы по проверке качества наполнения или улучшению качества данных, в том числе механизмы по ручным и автоматическим корректировкам.</w:t>
      </w:r>
    </w:p>
    <w:p w14:paraId="24D2E8BB" w14:textId="5516D64E" w:rsidR="00103699" w:rsidRPr="008E1529" w:rsidRDefault="009160C0" w:rsidP="00BE4272">
      <w:pPr>
        <w:pStyle w:val="a7"/>
        <w:numPr>
          <w:ilvl w:val="0"/>
          <w:numId w:val="79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Задача поддержки справочников и других внешних для Системы сущностей в актуальном состоянии лежит в зоне ответственности Заказчика.</w:t>
      </w:r>
    </w:p>
    <w:p w14:paraId="535DB873" w14:textId="377BD715" w:rsidR="00103699" w:rsidRPr="008E1529" w:rsidRDefault="00103699" w:rsidP="00BE4272">
      <w:pPr>
        <w:pStyle w:val="22"/>
        <w:numPr>
          <w:ilvl w:val="0"/>
          <w:numId w:val="88"/>
        </w:numPr>
        <w:spacing w:before="0"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465" w:name="_Toc47367769"/>
      <w:r w:rsidRPr="008E1529">
        <w:rPr>
          <w:rFonts w:ascii="Tahoma" w:hAnsi="Tahoma" w:cs="Tahoma"/>
          <w:color w:val="000000" w:themeColor="text1"/>
          <w:sz w:val="20"/>
          <w:szCs w:val="20"/>
        </w:rPr>
        <w:lastRenderedPageBreak/>
        <w:t>Гарантийные обязательства</w:t>
      </w:r>
      <w:bookmarkEnd w:id="465"/>
    </w:p>
    <w:p w14:paraId="72E9975F" w14:textId="5E0F459C" w:rsidR="00103699" w:rsidRPr="008E1529" w:rsidRDefault="00103699" w:rsidP="008E1529">
      <w:pPr>
        <w:pStyle w:val="22"/>
        <w:numPr>
          <w:ilvl w:val="0"/>
          <w:numId w:val="0"/>
        </w:numPr>
        <w:spacing w:before="0" w:after="0" w:line="36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46196F14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Датой начала гарантийного обслуживания является дата подписания Заказчиком Акта сдачи-приемки выполненных работ по этапу №2. Гарантийный срок предоставления гарантий качества работ устанавливается 12 (двенадцать) месяцев.</w:t>
      </w:r>
    </w:p>
    <w:p w14:paraId="58C73326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На весь срок гарантийного обслуживания Исполнитель должен обеспечить для Заказчика «Горячую линию» (контактный телефон и адрес электронной почты) для приема обращений.</w:t>
      </w:r>
    </w:p>
    <w:p w14:paraId="6D020D52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«Горячая линия» должна функционировать круглосуточно, исключая выходные и нерабочие праздничные дни. В течение всего периода действия гарантийного обслуживания обращения Заказчика на «Горячую линию» должны быть обработаны в течение 2 (двух) рабочих дней.</w:t>
      </w:r>
    </w:p>
    <w:p w14:paraId="02C5FECD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В рамках гарантийного обслуживания Исполнитель должен обеспечивать устранение неисправностей, предоставлять Заказчику соответствующие обновления ПО для устранения ошибок.</w:t>
      </w:r>
    </w:p>
    <w:p w14:paraId="00CCA344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Устранение ошибок ПО должно выполняться в течение 10 (десяти) рабочих дней, начиная с даты обращения Заказчика на «Горячую линию».</w:t>
      </w:r>
    </w:p>
    <w:p w14:paraId="45A0224D" w14:textId="77777777" w:rsidR="00103699" w:rsidRPr="008E1529" w:rsidRDefault="00103699" w:rsidP="00BE4272">
      <w:pPr>
        <w:spacing w:before="0" w:after="200" w:line="360" w:lineRule="auto"/>
        <w:ind w:left="284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Гарантийное обслуживание также должно включать:</w:t>
      </w:r>
    </w:p>
    <w:p w14:paraId="2B50B018" w14:textId="77777777" w:rsidR="00103699" w:rsidRPr="008E1529" w:rsidRDefault="00103699" w:rsidP="00BE4272">
      <w:pPr>
        <w:pStyle w:val="a7"/>
        <w:numPr>
          <w:ilvl w:val="0"/>
          <w:numId w:val="86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Предоставление консультаций на русском языке по всем аспектам функционирования настроенного ПО;</w:t>
      </w:r>
    </w:p>
    <w:p w14:paraId="5180646E" w14:textId="77777777" w:rsidR="00103699" w:rsidRPr="008E1529" w:rsidRDefault="00103699" w:rsidP="00BE4272">
      <w:pPr>
        <w:pStyle w:val="a7"/>
        <w:numPr>
          <w:ilvl w:val="0"/>
          <w:numId w:val="86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Предоставление по запросу информации на русском языке об обновлениях;</w:t>
      </w:r>
    </w:p>
    <w:p w14:paraId="4599B663" w14:textId="77777777" w:rsidR="00103699" w:rsidRPr="008E1529" w:rsidRDefault="00103699" w:rsidP="00BE4272">
      <w:pPr>
        <w:pStyle w:val="a7"/>
        <w:numPr>
          <w:ilvl w:val="0"/>
          <w:numId w:val="86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Консультация на русском языке по вопросам установки ПО;</w:t>
      </w:r>
    </w:p>
    <w:p w14:paraId="34F6D96B" w14:textId="77777777" w:rsidR="00103699" w:rsidRPr="008E1529" w:rsidRDefault="00103699" w:rsidP="00BE4272">
      <w:pPr>
        <w:pStyle w:val="a7"/>
        <w:numPr>
          <w:ilvl w:val="0"/>
          <w:numId w:val="86"/>
        </w:numPr>
        <w:spacing w:before="0" w:after="200" w:line="360" w:lineRule="auto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8E1529">
        <w:rPr>
          <w:rFonts w:ascii="Tahoma" w:hAnsi="Tahoma" w:cs="Tahoma"/>
          <w:color w:val="000000" w:themeColor="text1"/>
          <w:sz w:val="20"/>
          <w:szCs w:val="20"/>
        </w:rPr>
        <w:t>Консультация на русском языке по вопросам диагностики неисправностей ПО.</w:t>
      </w:r>
    </w:p>
    <w:p w14:paraId="0BF6E832" w14:textId="77777777" w:rsidR="00103699" w:rsidRPr="008E1529" w:rsidRDefault="00103699" w:rsidP="00BE4272">
      <w:pPr>
        <w:pStyle w:val="22"/>
        <w:numPr>
          <w:ilvl w:val="0"/>
          <w:numId w:val="0"/>
        </w:numPr>
        <w:spacing w:before="0" w:after="0" w:line="360" w:lineRule="auto"/>
        <w:ind w:left="36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3E240573" w14:textId="77777777" w:rsidR="00891B9A" w:rsidRPr="008E1529" w:rsidRDefault="00891B9A" w:rsidP="00BE4272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sectPr w:rsidR="00891B9A" w:rsidRPr="008E1529" w:rsidSect="00BE4272">
      <w:headerReference w:type="default" r:id="rId14"/>
      <w:headerReference w:type="first" r:id="rId15"/>
      <w:pgSz w:w="11906" w:h="16838"/>
      <w:pgMar w:top="709" w:right="850" w:bottom="1134" w:left="1418" w:header="907" w:footer="708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41" w:author="Автор" w:initials="A">
    <w:p w14:paraId="736A0364" w14:textId="1DC27A97" w:rsidR="00E73986" w:rsidRDefault="00E73986">
      <w:pPr>
        <w:pStyle w:val="ab"/>
      </w:pPr>
      <w:r>
        <w:rPr>
          <w:rStyle w:val="aa"/>
        </w:rPr>
        <w:annotationRef/>
      </w:r>
      <w:r>
        <w:t>Прошу указать точный срок</w:t>
      </w:r>
    </w:p>
  </w:comment>
  <w:comment w:id="142" w:author="Автор" w:initials="A">
    <w:p w14:paraId="795D0606" w14:textId="676AF5EC" w:rsidR="00E73986" w:rsidRPr="0086377D" w:rsidRDefault="00E73986">
      <w:pPr>
        <w:pStyle w:val="ab"/>
      </w:pPr>
      <w:r>
        <w:rPr>
          <w:rStyle w:val="aa"/>
        </w:rPr>
        <w:annotationRef/>
      </w:r>
      <w:r w:rsidRPr="0086377D">
        <w:t xml:space="preserve">Пункт не был исправлен инициатором. Возможна следующая конструкция: 8 месяцев с момента заключения, но не позднее определенной даты. </w:t>
      </w:r>
    </w:p>
    <w:p w14:paraId="0D694A56" w14:textId="41F91626" w:rsidR="00E73986" w:rsidRPr="00E73986" w:rsidRDefault="00E73986">
      <w:pPr>
        <w:pStyle w:val="ab"/>
      </w:pPr>
      <w:r w:rsidRPr="00E73986">
        <w:t xml:space="preserve">Причина: сложный непредсказуемый процесс. </w:t>
      </w:r>
    </w:p>
  </w:comment>
  <w:comment w:id="210" w:author="Автор" w:initials="A">
    <w:p w14:paraId="7A5E5884" w14:textId="6E4CBA9C" w:rsidR="00E73986" w:rsidRDefault="00E73986">
      <w:pPr>
        <w:pStyle w:val="ab"/>
      </w:pPr>
      <w:r>
        <w:rPr>
          <w:rStyle w:val="aa"/>
        </w:rPr>
        <w:annotationRef/>
      </w:r>
      <w:r>
        <w:t>Прошу  в тексте перечислить системы интеграции, информации. Необходимую для оценки трудозатрат информацию указать</w:t>
      </w:r>
    </w:p>
  </w:comment>
  <w:comment w:id="220" w:author="Автор" w:initials="A">
    <w:p w14:paraId="196C5205" w14:textId="752D2611" w:rsidR="00E73986" w:rsidRDefault="00E73986">
      <w:pPr>
        <w:pStyle w:val="ab"/>
      </w:pPr>
      <w:r>
        <w:rPr>
          <w:rStyle w:val="aa"/>
        </w:rPr>
        <w:annotationRef/>
      </w:r>
      <w:r>
        <w:t>Указать скорость отклика системы</w:t>
      </w:r>
    </w:p>
    <w:p w14:paraId="601A52CF" w14:textId="49633D80" w:rsidR="00E73986" w:rsidRDefault="00E73986">
      <w:pPr>
        <w:pStyle w:val="ab"/>
      </w:pPr>
      <w:r>
        <w:t>Указать нагрузку на систему</w:t>
      </w:r>
    </w:p>
    <w:p w14:paraId="7F3B3B4D" w14:textId="77777777" w:rsidR="00E73986" w:rsidRDefault="00E73986">
      <w:pPr>
        <w:pStyle w:val="ab"/>
      </w:pPr>
    </w:p>
  </w:comment>
  <w:comment w:id="221" w:author="Автор" w:initials="A">
    <w:p w14:paraId="72EA079E" w14:textId="2A2031E4" w:rsidR="00E73986" w:rsidRDefault="00E73986">
      <w:pPr>
        <w:pStyle w:val="ab"/>
      </w:pPr>
      <w:r>
        <w:rPr>
          <w:rStyle w:val="aa"/>
        </w:rPr>
        <w:annotationRef/>
      </w:r>
      <w:r>
        <w:t xml:space="preserve">Просьба указать требования к выполнению работ </w:t>
      </w:r>
      <w:r w:rsidRPr="00CF771A">
        <w:rPr>
          <w:rFonts w:ascii="Tahoma" w:hAnsi="Tahoma" w:cs="Tahoma"/>
        </w:rPr>
        <w:t xml:space="preserve">нормативные документы, регулирующие </w:t>
      </w:r>
      <w:r>
        <w:rPr>
          <w:rFonts w:ascii="Tahoma" w:hAnsi="Tahoma" w:cs="Tahoma"/>
        </w:rPr>
        <w:t>выполнение работ</w:t>
      </w:r>
      <w:r w:rsidRPr="00CF771A">
        <w:rPr>
          <w:rFonts w:ascii="Tahoma" w:hAnsi="Tahoma" w:cs="Tahoma"/>
        </w:rPr>
        <w:t xml:space="preserve"> (нет указания на ГОСТ, ТУ и т</w:t>
      </w:r>
      <w:r>
        <w:rPr>
          <w:rFonts w:ascii="Tahoma" w:hAnsi="Tahoma" w:cs="Tahoma"/>
        </w:rPr>
        <w:t>.</w:t>
      </w:r>
      <w:r w:rsidRPr="00CF771A">
        <w:rPr>
          <w:rFonts w:ascii="Tahoma" w:hAnsi="Tahoma" w:cs="Tahoma"/>
        </w:rPr>
        <w:t>д</w:t>
      </w:r>
      <w:r>
        <w:rPr>
          <w:rFonts w:ascii="Tahoma" w:hAnsi="Tahoma" w:cs="Tahoma"/>
        </w:rPr>
        <w:t>.</w:t>
      </w:r>
      <w:r w:rsidRPr="00CF771A">
        <w:rPr>
          <w:rFonts w:ascii="Tahoma" w:hAnsi="Tahoma" w:cs="Tahoma"/>
        </w:rPr>
        <w:t>)</w:t>
      </w:r>
    </w:p>
  </w:comment>
  <w:comment w:id="241" w:author="Автор" w:initials="A">
    <w:p w14:paraId="578AA2E1" w14:textId="639BA12F" w:rsidR="00E73986" w:rsidRDefault="00E73986">
      <w:pPr>
        <w:pStyle w:val="ab"/>
      </w:pPr>
      <w:r>
        <w:rPr>
          <w:rStyle w:val="aa"/>
        </w:rPr>
        <w:annotationRef/>
      </w:r>
      <w:r>
        <w:t>Указать требования к содержанию ЧТЗ, для всех ЧТЗ</w:t>
      </w:r>
    </w:p>
  </w:comment>
  <w:comment w:id="243" w:author="Автор" w:initials="A">
    <w:p w14:paraId="3E71D652" w14:textId="3037EFB7" w:rsidR="00E73986" w:rsidRDefault="00E73986">
      <w:pPr>
        <w:pStyle w:val="ab"/>
      </w:pPr>
      <w:r>
        <w:rPr>
          <w:rStyle w:val="aa"/>
        </w:rPr>
        <w:annotationRef/>
      </w:r>
    </w:p>
  </w:comment>
  <w:comment w:id="451" w:author="Автор" w:initials="A">
    <w:p w14:paraId="5B617D13" w14:textId="6C11F83A" w:rsidR="00E73986" w:rsidRDefault="00E73986">
      <w:pPr>
        <w:pStyle w:val="ab"/>
      </w:pPr>
      <w:r>
        <w:rPr>
          <w:rStyle w:val="aa"/>
        </w:rPr>
        <w:annotationRef/>
      </w:r>
      <w:r>
        <w:t>Для всех модулей?</w:t>
      </w:r>
    </w:p>
  </w:comment>
  <w:comment w:id="452" w:author="Автор" w:initials="A">
    <w:p w14:paraId="7AFB8777" w14:textId="443BD2ED" w:rsidR="00E73986" w:rsidRPr="00A61904" w:rsidRDefault="00E73986">
      <w:pPr>
        <w:pStyle w:val="ab"/>
        <w:rPr>
          <w:lang w:val="en-US"/>
        </w:rPr>
      </w:pPr>
      <w:r>
        <w:rPr>
          <w:rStyle w:val="aa"/>
        </w:rPr>
        <w:annotationRef/>
      </w:r>
      <w:r w:rsidRPr="00A61904">
        <w:t xml:space="preserve">Не было исправлено инициатором. Предлагаю оставить прежнюю редакцию с добавлением: “включающего требования к каждому отдельному модулю” </w:t>
      </w:r>
      <w:r>
        <w:rPr>
          <w:lang w:val="en-US"/>
        </w:rPr>
        <w:t>Либо: разработка отдельного ЧТЗ по конкретному модулю.</w:t>
      </w:r>
    </w:p>
  </w:comment>
  <w:comment w:id="459" w:author="Автор" w:initials="A">
    <w:p w14:paraId="0AB56B0E" w14:textId="77777777" w:rsidR="00E73986" w:rsidRDefault="00E73986">
      <w:pPr>
        <w:pStyle w:val="ab"/>
      </w:pPr>
      <w:r>
        <w:rPr>
          <w:rStyle w:val="aa"/>
        </w:rPr>
        <w:annotationRef/>
      </w:r>
      <w:r>
        <w:t>Прошу указать требования к платформе на которой разрабатывается сервис</w:t>
      </w:r>
    </w:p>
    <w:p w14:paraId="08D0FE49" w14:textId="77777777" w:rsidR="00E73986" w:rsidRDefault="00E73986">
      <w:pPr>
        <w:pStyle w:val="ab"/>
      </w:pPr>
    </w:p>
    <w:p w14:paraId="0ED4DD57" w14:textId="33243014" w:rsidR="00E73986" w:rsidRDefault="00E73986">
      <w:pPr>
        <w:pStyle w:val="ab"/>
      </w:pPr>
      <w:r>
        <w:t>Прошу указать какие права передается заказчику</w:t>
      </w:r>
    </w:p>
  </w:comment>
  <w:comment w:id="460" w:author="Автор" w:initials="A">
    <w:p w14:paraId="01B22D1D" w14:textId="518E2F64" w:rsidR="00E73986" w:rsidRPr="00813164" w:rsidRDefault="00E73986">
      <w:pPr>
        <w:pStyle w:val="ab"/>
      </w:pPr>
      <w:r>
        <w:rPr>
          <w:rStyle w:val="aa"/>
        </w:rPr>
        <w:annotationRef/>
      </w:r>
      <w:r w:rsidRPr="0086377D">
        <w:t xml:space="preserve">Полностью согласен с данным замечаниям, считаю необходимым данные положения предусмотреть. В качестве примера могу предложить ст.11 ФЗ-259, в котором в качестве требований к платформе указаны: 1) </w:t>
      </w:r>
      <w:r w:rsidRPr="001F33E3">
        <w:t>наличие реестра заключенных договоров; 2) обеспечение сохранности и достоверности содержащихся сведений (цель – публичная достоверность); 3) возможность для сторон получения доступа к тексту договоров; 4) обеспечение условий возникновения, изменения и прекращения объектов гражданских прав; 5) обеспечение соблюдения условий обращения таких объектов; 6) тех.с</w:t>
      </w:r>
      <w:r>
        <w:t xml:space="preserve">редства, на которых хранятся базы </w:t>
      </w:r>
      <w:r w:rsidRPr="001F33E3">
        <w:t xml:space="preserve">данных </w:t>
      </w:r>
      <w:r>
        <w:t>должны быть физически отдалены друг от друга</w:t>
      </w:r>
      <w:r w:rsidRPr="001F33E3">
        <w:t xml:space="preserve"> и подключены к ИТС; 7) гарантия, что базы данных находятся по управлением </w:t>
      </w:r>
      <w:r>
        <w:t>программ, расположенных на</w:t>
      </w:r>
      <w:r w:rsidRPr="001F33E3">
        <w:t xml:space="preserve"> конкретных ИТС; 8) ИТ осуществляют поддержание тождественности/достоверности/хранение информации (все сведения, включая договоры</w:t>
      </w:r>
      <w:r>
        <w:t xml:space="preserve"> и ПД), в автоматическом режиме; 9) ответственность</w:t>
      </w:r>
    </w:p>
  </w:comment>
  <w:comment w:id="461" w:author="Автор" w:initials="A">
    <w:p w14:paraId="162F75C4" w14:textId="33604EC2" w:rsidR="00E73986" w:rsidRPr="00813164" w:rsidRDefault="00E73986">
      <w:pPr>
        <w:pStyle w:val="ab"/>
      </w:pPr>
      <w:r>
        <w:rPr>
          <w:rStyle w:val="aa"/>
        </w:rPr>
        <w:annotationRef/>
      </w:r>
      <w:r w:rsidRPr="00813164">
        <w:t>Касаемо прав, предлагаю предусмотреть положение о том, что все права (интеллектуальные и тд), возникающие в ходе выполнения задания, переходят к Заказчику с момента окончательной приемки работ и произведения взаиморасчетов.</w:t>
      </w:r>
    </w:p>
  </w:comment>
  <w:comment w:id="462" w:author="Автор" w:initials="A">
    <w:p w14:paraId="440BA964" w14:textId="05F0EBA2" w:rsidR="00E73986" w:rsidRPr="0089366B" w:rsidRDefault="00E73986">
      <w:pPr>
        <w:pStyle w:val="ab"/>
      </w:pPr>
      <w:r>
        <w:rPr>
          <w:rStyle w:val="aa"/>
        </w:rPr>
        <w:annotationRef/>
      </w:r>
      <w:r w:rsidRPr="0089366B">
        <w:t xml:space="preserve"> Дополнительно предлагаю предусмотреть в ТЗ р</w:t>
      </w:r>
      <w:r>
        <w:t>азработку порядка осуществления сделок (</w:t>
      </w:r>
      <w:r w:rsidRPr="0089366B">
        <w:t>форма письменная/электронная и с помощью каких средств)/использования ресурсов пользователя с прописанием всех вытекающих рисков</w:t>
      </w:r>
    </w:p>
  </w:comment>
  <w:comment w:id="463" w:author="Автор" w:initials="A">
    <w:p w14:paraId="340790E0" w14:textId="02B91120" w:rsidR="00E73986" w:rsidRDefault="00E73986">
      <w:pPr>
        <w:pStyle w:val="ab"/>
      </w:pPr>
      <w:r>
        <w:rPr>
          <w:rStyle w:val="aa"/>
        </w:rPr>
        <w:annotationRef/>
      </w:r>
      <w:r>
        <w:rPr>
          <w:rStyle w:val="aa"/>
        </w:rPr>
        <w:t>Также считаю необходимым проработать взаимодействие с регистратором и депозитарием, а именно – способы взаимодействия, гарантии, порядок доступа к информации, ответственность и тд?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6A0364" w15:done="0"/>
  <w15:commentEx w15:paraId="0D694A56" w15:paraIdParent="736A0364" w15:done="0"/>
  <w15:commentEx w15:paraId="7A5E5884" w15:done="0"/>
  <w15:commentEx w15:paraId="7F3B3B4D" w15:done="0"/>
  <w15:commentEx w15:paraId="72EA079E" w15:done="0"/>
  <w15:commentEx w15:paraId="578AA2E1" w15:done="0"/>
  <w15:commentEx w15:paraId="3E71D652" w15:done="0"/>
  <w15:commentEx w15:paraId="5B617D13" w15:done="0"/>
  <w15:commentEx w15:paraId="7AFB8777" w15:paraIdParent="5B617D13" w15:done="0"/>
  <w15:commentEx w15:paraId="0ED4DD57" w15:done="0"/>
  <w15:commentEx w15:paraId="01B22D1D" w15:paraIdParent="0ED4DD57" w15:done="0"/>
  <w15:commentEx w15:paraId="162F75C4" w15:paraIdParent="0ED4DD57" w15:done="0"/>
  <w15:commentEx w15:paraId="440BA964" w15:paraIdParent="0ED4DD57" w15:done="0"/>
  <w15:commentEx w15:paraId="340790E0" w15:paraIdParent="0ED4DD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25795" w14:textId="77777777" w:rsidR="00EE503E" w:rsidRDefault="00EE503E" w:rsidP="00DF23D1">
      <w:pPr>
        <w:spacing w:after="0" w:line="240" w:lineRule="auto"/>
      </w:pPr>
      <w:r>
        <w:separator/>
      </w:r>
    </w:p>
  </w:endnote>
  <w:endnote w:type="continuationSeparator" w:id="0">
    <w:p w14:paraId="3CD2C2EB" w14:textId="77777777" w:rsidR="00EE503E" w:rsidRDefault="00EE503E" w:rsidP="00DF23D1">
      <w:pPr>
        <w:spacing w:after="0" w:line="240" w:lineRule="auto"/>
      </w:pPr>
      <w:r>
        <w:continuationSeparator/>
      </w:r>
    </w:p>
  </w:endnote>
  <w:endnote w:type="continuationNotice" w:id="1">
    <w:p w14:paraId="35107BF3" w14:textId="77777777" w:rsidR="00EE503E" w:rsidRDefault="00EE50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MS Gothic"/>
    <w:charset w:val="CC"/>
    <w:family w:val="auto"/>
    <w:pitch w:val="default"/>
    <w:sig w:usb0="00000000" w:usb1="08070000" w:usb2="00000010" w:usb3="00000000" w:csb0="00020004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dale Sans U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C0FBE" w14:textId="77777777" w:rsidR="00EE503E" w:rsidRDefault="00EE503E" w:rsidP="00DF23D1">
      <w:pPr>
        <w:spacing w:after="0" w:line="240" w:lineRule="auto"/>
      </w:pPr>
      <w:r>
        <w:separator/>
      </w:r>
    </w:p>
  </w:footnote>
  <w:footnote w:type="continuationSeparator" w:id="0">
    <w:p w14:paraId="25638D60" w14:textId="77777777" w:rsidR="00EE503E" w:rsidRDefault="00EE503E" w:rsidP="00DF23D1">
      <w:pPr>
        <w:spacing w:after="0" w:line="240" w:lineRule="auto"/>
      </w:pPr>
      <w:r>
        <w:continuationSeparator/>
      </w:r>
    </w:p>
  </w:footnote>
  <w:footnote w:type="continuationNotice" w:id="1">
    <w:p w14:paraId="0832AD74" w14:textId="77777777" w:rsidR="00EE503E" w:rsidRDefault="00EE50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1921211119"/>
      <w:docPartObj>
        <w:docPartGallery w:val="Page Numbers (Top of Page)"/>
        <w:docPartUnique/>
      </w:docPartObj>
    </w:sdtPr>
    <w:sdtContent>
      <w:p w14:paraId="5F0A88E0" w14:textId="505D6BD9" w:rsidR="00E73986" w:rsidRPr="0069541A" w:rsidRDefault="00E73986">
        <w:pPr>
          <w:pStyle w:val="af1"/>
          <w:jc w:val="center"/>
          <w:rPr>
            <w:rFonts w:ascii="Tahoma" w:hAnsi="Tahoma" w:cs="Tahoma"/>
            <w:sz w:val="20"/>
            <w:szCs w:val="20"/>
          </w:rPr>
        </w:pPr>
        <w:r w:rsidRPr="0069541A">
          <w:rPr>
            <w:rFonts w:ascii="Tahoma" w:hAnsi="Tahoma" w:cs="Tahoma"/>
            <w:sz w:val="20"/>
            <w:szCs w:val="20"/>
          </w:rPr>
          <w:fldChar w:fldCharType="begin"/>
        </w:r>
        <w:r w:rsidRPr="0069541A">
          <w:rPr>
            <w:rFonts w:ascii="Tahoma" w:hAnsi="Tahoma" w:cs="Tahoma"/>
            <w:sz w:val="20"/>
            <w:szCs w:val="20"/>
          </w:rPr>
          <w:instrText>PAGE   \* MERGEFORMAT</w:instrText>
        </w:r>
        <w:r w:rsidRPr="0069541A">
          <w:rPr>
            <w:rFonts w:ascii="Tahoma" w:hAnsi="Tahoma" w:cs="Tahoma"/>
            <w:sz w:val="20"/>
            <w:szCs w:val="20"/>
          </w:rPr>
          <w:fldChar w:fldCharType="separate"/>
        </w:r>
        <w:r w:rsidR="001065EC">
          <w:rPr>
            <w:rFonts w:ascii="Tahoma" w:hAnsi="Tahoma" w:cs="Tahoma"/>
            <w:noProof/>
            <w:sz w:val="20"/>
            <w:szCs w:val="20"/>
          </w:rPr>
          <w:t>21</w:t>
        </w:r>
        <w:r w:rsidRPr="0069541A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3231F4EF" w14:textId="77777777" w:rsidR="00E73986" w:rsidRDefault="00E73986" w:rsidP="007C4F3D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220DC" w14:textId="77777777" w:rsidR="00E73986" w:rsidRDefault="00E73986">
    <w:pPr>
      <w:pStyle w:val="af1"/>
      <w:jc w:val="center"/>
    </w:pPr>
  </w:p>
  <w:p w14:paraId="34A34EEC" w14:textId="77777777" w:rsidR="00E73986" w:rsidRDefault="00E73986" w:rsidP="00F2516E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54E9796"/>
    <w:lvl w:ilvl="0">
      <w:start w:val="1"/>
      <w:numFmt w:val="decimal"/>
      <w:pStyle w:val="a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412A522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1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cs="Symbol"/>
      </w:rPr>
    </w:lvl>
  </w:abstractNum>
  <w:abstractNum w:abstractNumId="3" w15:restartNumberingAfterBreak="0">
    <w:nsid w:val="00AE4CE2"/>
    <w:multiLevelType w:val="multilevel"/>
    <w:tmpl w:val="35D23774"/>
    <w:styleLink w:val="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1C45B44"/>
    <w:multiLevelType w:val="multilevel"/>
    <w:tmpl w:val="029446A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1FB16B4"/>
    <w:multiLevelType w:val="multilevel"/>
    <w:tmpl w:val="60A299E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24259EE"/>
    <w:multiLevelType w:val="multilevel"/>
    <w:tmpl w:val="42F883CA"/>
    <w:lvl w:ilvl="0">
      <w:start w:val="1"/>
      <w:numFmt w:val="decimal"/>
      <w:pStyle w:val="l1nu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2num"/>
      <w:lvlText w:val="%1.%2."/>
      <w:lvlJc w:val="left"/>
      <w:pPr>
        <w:ind w:left="6528" w:hanging="432"/>
      </w:pPr>
      <w:rPr>
        <w:b/>
      </w:rPr>
    </w:lvl>
    <w:lvl w:ilvl="2">
      <w:start w:val="1"/>
      <w:numFmt w:val="decimal"/>
      <w:pStyle w:val="L3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2E7897"/>
    <w:multiLevelType w:val="hybridMultilevel"/>
    <w:tmpl w:val="29F61D4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045B35CE"/>
    <w:multiLevelType w:val="multilevel"/>
    <w:tmpl w:val="2F3A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 w:val="0"/>
        <w:sz w:val="24"/>
        <w:szCs w:val="18"/>
        <w:shd w:val="clear" w:color="auto" w:fill="auto"/>
        <w:lang w:val="ru-RU"/>
      </w:rPr>
    </w:lvl>
    <w:lvl w:ilvl="1">
      <w:start w:val="1"/>
      <w:numFmt w:val="bullet"/>
      <w:pStyle w:val="1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 w:hint="default"/>
        <w:b w:val="0"/>
        <w:sz w:val="24"/>
        <w:szCs w:val="18"/>
        <w:shd w:val="clear" w:color="auto" w:fill="auto"/>
        <w:lang w:val="ru-RU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b w:val="0"/>
        <w:sz w:val="24"/>
        <w:szCs w:val="18"/>
        <w:shd w:val="clear" w:color="auto" w:fill="auto"/>
        <w:lang w:val="ru-RU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 w:val="0"/>
        <w:sz w:val="24"/>
        <w:szCs w:val="18"/>
        <w:shd w:val="clear" w:color="auto" w:fill="auto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b w:val="0"/>
        <w:sz w:val="24"/>
        <w:szCs w:val="18"/>
        <w:shd w:val="clear" w:color="auto" w:fill="auto"/>
        <w:lang w:val="ru-RU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b w:val="0"/>
        <w:sz w:val="24"/>
        <w:szCs w:val="18"/>
        <w:shd w:val="clear" w:color="auto" w:fill="auto"/>
        <w:lang w:val="ru-RU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 w:val="0"/>
        <w:sz w:val="24"/>
        <w:szCs w:val="18"/>
        <w:shd w:val="clear" w:color="auto" w:fill="auto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b w:val="0"/>
        <w:sz w:val="24"/>
        <w:szCs w:val="18"/>
        <w:shd w:val="clear" w:color="auto" w:fill="auto"/>
        <w:lang w:val="ru-RU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b w:val="0"/>
        <w:sz w:val="24"/>
        <w:szCs w:val="18"/>
        <w:shd w:val="clear" w:color="auto" w:fill="auto"/>
        <w:lang w:val="ru-RU"/>
      </w:rPr>
    </w:lvl>
  </w:abstractNum>
  <w:abstractNum w:abstractNumId="9" w15:restartNumberingAfterBreak="0">
    <w:nsid w:val="05B22801"/>
    <w:multiLevelType w:val="hybridMultilevel"/>
    <w:tmpl w:val="5A90D344"/>
    <w:lvl w:ilvl="0" w:tplc="5756F326">
      <w:start w:val="1"/>
      <w:numFmt w:val="decimal"/>
      <w:pStyle w:val="47"/>
      <w:lvlText w:val="4.7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pStyle w:val="47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6DA03A0"/>
    <w:multiLevelType w:val="hybridMultilevel"/>
    <w:tmpl w:val="68A63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E40604"/>
    <w:multiLevelType w:val="hybridMultilevel"/>
    <w:tmpl w:val="F378C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74B7A83"/>
    <w:multiLevelType w:val="multilevel"/>
    <w:tmpl w:val="04190025"/>
    <w:styleLink w:val="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7EC0659"/>
    <w:multiLevelType w:val="hybridMultilevel"/>
    <w:tmpl w:val="EE6A0CCC"/>
    <w:lvl w:ilvl="0" w:tplc="5B0063BC">
      <w:start w:val="1"/>
      <w:numFmt w:val="bullet"/>
      <w:pStyle w:val="12"/>
      <w:lvlText w:val="−"/>
      <w:lvlJc w:val="left"/>
      <w:pPr>
        <w:ind w:left="1287" w:hanging="360"/>
      </w:pPr>
      <w:rPr>
        <w:rFonts w:ascii="Franklin Gothic Book" w:hAnsi="Franklin Gothic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09A64A82"/>
    <w:multiLevelType w:val="hybridMultilevel"/>
    <w:tmpl w:val="5324117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0A3E0D8D"/>
    <w:multiLevelType w:val="multilevel"/>
    <w:tmpl w:val="1E0A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C471F7F"/>
    <w:multiLevelType w:val="multilevel"/>
    <w:tmpl w:val="DCF4058A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567" w:hanging="709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964"/>
      </w:pPr>
      <w:rPr>
        <w:rFonts w:ascii="Times New Roman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-142"/>
        </w:tabs>
        <w:ind w:left="1502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42"/>
        </w:tabs>
        <w:ind w:left="29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42"/>
        </w:tabs>
        <w:ind w:left="36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2"/>
        </w:tabs>
        <w:ind w:left="43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42"/>
        </w:tabs>
        <w:ind w:left="50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42"/>
        </w:tabs>
        <w:ind w:left="5806" w:hanging="708"/>
      </w:pPr>
      <w:rPr>
        <w:rFonts w:hint="default"/>
      </w:rPr>
    </w:lvl>
  </w:abstractNum>
  <w:abstractNum w:abstractNumId="17" w15:restartNumberingAfterBreak="0">
    <w:nsid w:val="0C920165"/>
    <w:multiLevelType w:val="multilevel"/>
    <w:tmpl w:val="5032E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E1038B7"/>
    <w:multiLevelType w:val="multilevel"/>
    <w:tmpl w:val="0E66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F49191B"/>
    <w:multiLevelType w:val="hybridMultilevel"/>
    <w:tmpl w:val="51025092"/>
    <w:lvl w:ilvl="0" w:tplc="9F3656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0F7A68A2"/>
    <w:multiLevelType w:val="hybridMultilevel"/>
    <w:tmpl w:val="81949BC8"/>
    <w:lvl w:ilvl="0" w:tplc="C5D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E79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92668C"/>
    <w:multiLevelType w:val="hybridMultilevel"/>
    <w:tmpl w:val="1BE47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7A4F03"/>
    <w:multiLevelType w:val="hybridMultilevel"/>
    <w:tmpl w:val="57666AD2"/>
    <w:lvl w:ilvl="0" w:tplc="D1EA944E">
      <w:start w:val="1"/>
      <w:numFmt w:val="bullet"/>
      <w:pStyle w:val="2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18"/>
        <w:szCs w:val="1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2543B4"/>
    <w:multiLevelType w:val="multilevel"/>
    <w:tmpl w:val="FE5EF0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9300CCC"/>
    <w:multiLevelType w:val="multilevel"/>
    <w:tmpl w:val="334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93837AE"/>
    <w:multiLevelType w:val="hybridMultilevel"/>
    <w:tmpl w:val="7A767DD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9F6315B"/>
    <w:multiLevelType w:val="multilevel"/>
    <w:tmpl w:val="72688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1BA53BF1"/>
    <w:multiLevelType w:val="hybridMultilevel"/>
    <w:tmpl w:val="8088682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1E5D086C"/>
    <w:multiLevelType w:val="hybridMultilevel"/>
    <w:tmpl w:val="B5FC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7B78D8"/>
    <w:multiLevelType w:val="hybridMultilevel"/>
    <w:tmpl w:val="A5845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1CA7F6A"/>
    <w:multiLevelType w:val="hybridMultilevel"/>
    <w:tmpl w:val="27C2B122"/>
    <w:lvl w:ilvl="0" w:tplc="C5D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E79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C06226"/>
    <w:multiLevelType w:val="hybridMultilevel"/>
    <w:tmpl w:val="33E433C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2EA2584"/>
    <w:multiLevelType w:val="multilevel"/>
    <w:tmpl w:val="028E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4086CE7"/>
    <w:multiLevelType w:val="hybridMultilevel"/>
    <w:tmpl w:val="BE46F39C"/>
    <w:lvl w:ilvl="0" w:tplc="F08E234A">
      <w:start w:val="1"/>
      <w:numFmt w:val="bullet"/>
      <w:pStyle w:val="TableList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29ECB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1A5D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3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D4D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3EC6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2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0DD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90D6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78425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2CFF7581"/>
    <w:multiLevelType w:val="hybridMultilevel"/>
    <w:tmpl w:val="69E01B0E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30D0480D"/>
    <w:multiLevelType w:val="hybridMultilevel"/>
    <w:tmpl w:val="291A34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BE7F33"/>
    <w:multiLevelType w:val="hybridMultilevel"/>
    <w:tmpl w:val="4DC01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9B6D36"/>
    <w:multiLevelType w:val="hybridMultilevel"/>
    <w:tmpl w:val="EFDEB376"/>
    <w:lvl w:ilvl="0" w:tplc="EB2211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3C2C03"/>
    <w:multiLevelType w:val="hybridMultilevel"/>
    <w:tmpl w:val="67AE0658"/>
    <w:lvl w:ilvl="0" w:tplc="B09A8474">
      <w:start w:val="1"/>
      <w:numFmt w:val="decimal"/>
      <w:pStyle w:val="ImportWordListStyleDefinition1532104735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945A45"/>
    <w:multiLevelType w:val="multilevel"/>
    <w:tmpl w:val="C3C2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6C144EB"/>
    <w:multiLevelType w:val="hybridMultilevel"/>
    <w:tmpl w:val="4E325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D2366D"/>
    <w:multiLevelType w:val="hybridMultilevel"/>
    <w:tmpl w:val="47F63368"/>
    <w:lvl w:ilvl="0" w:tplc="C5DE6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E79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96E769E"/>
    <w:multiLevelType w:val="multilevel"/>
    <w:tmpl w:val="B064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9A10DA6"/>
    <w:multiLevelType w:val="multilevel"/>
    <w:tmpl w:val="04190025"/>
    <w:lvl w:ilvl="0">
      <w:start w:val="1"/>
      <w:numFmt w:val="decimal"/>
      <w:pStyle w:val="13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39D31F98"/>
    <w:multiLevelType w:val="hybridMultilevel"/>
    <w:tmpl w:val="A8A2F590"/>
    <w:lvl w:ilvl="0" w:tplc="EB8E27BE">
      <w:start w:val="1"/>
      <w:numFmt w:val="bullet"/>
      <w:pStyle w:val="14"/>
      <w:suff w:val="space"/>
      <w:lvlText w:val=""/>
      <w:lvlJc w:val="left"/>
      <w:pPr>
        <w:ind w:left="907" w:hanging="19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3AB572DA"/>
    <w:multiLevelType w:val="hybridMultilevel"/>
    <w:tmpl w:val="F6DE564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3C7460F3"/>
    <w:multiLevelType w:val="multilevel"/>
    <w:tmpl w:val="624C64FA"/>
    <w:lvl w:ilvl="0">
      <w:start w:val="1"/>
      <w:numFmt w:val="decimal"/>
      <w:pStyle w:val="15"/>
      <w:lvlText w:val="%1."/>
      <w:lvlJc w:val="left"/>
      <w:pPr>
        <w:tabs>
          <w:tab w:val="num" w:pos="972"/>
        </w:tabs>
        <w:ind w:left="972" w:hanging="432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1105"/>
        </w:tabs>
        <w:ind w:left="110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49"/>
        </w:tabs>
        <w:ind w:left="124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93"/>
        </w:tabs>
        <w:ind w:left="139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37"/>
        </w:tabs>
        <w:ind w:left="153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1"/>
        </w:tabs>
        <w:ind w:left="168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5"/>
        </w:tabs>
        <w:ind w:left="182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69"/>
        </w:tabs>
        <w:ind w:left="196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13"/>
        </w:tabs>
        <w:ind w:left="2113" w:hanging="1584"/>
      </w:pPr>
      <w:rPr>
        <w:rFonts w:cs="Times New Roman" w:hint="default"/>
      </w:rPr>
    </w:lvl>
  </w:abstractNum>
  <w:abstractNum w:abstractNumId="48" w15:restartNumberingAfterBreak="0">
    <w:nsid w:val="3FE0467A"/>
    <w:multiLevelType w:val="hybridMultilevel"/>
    <w:tmpl w:val="FFAAC1B8"/>
    <w:lvl w:ilvl="0" w:tplc="0419000F">
      <w:start w:val="1"/>
      <w:numFmt w:val="decimal"/>
      <w:pStyle w:val="Text"/>
      <w:lvlText w:val="%1)"/>
      <w:lvlJc w:val="left"/>
      <w:pPr>
        <w:tabs>
          <w:tab w:val="num" w:pos="870"/>
        </w:tabs>
        <w:ind w:left="-30" w:firstLine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1A7C1C"/>
    <w:multiLevelType w:val="multilevel"/>
    <w:tmpl w:val="5C9E80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0" w15:restartNumberingAfterBreak="0">
    <w:nsid w:val="44F53453"/>
    <w:multiLevelType w:val="hybridMultilevel"/>
    <w:tmpl w:val="F0046084"/>
    <w:lvl w:ilvl="0" w:tplc="FFFFFFFF">
      <w:start w:val="1"/>
      <w:numFmt w:val="bullet"/>
      <w:pStyle w:val="a1"/>
      <w:lvlText w:val="-"/>
      <w:lvlJc w:val="left"/>
      <w:pPr>
        <w:tabs>
          <w:tab w:val="num" w:pos="1304"/>
        </w:tabs>
        <w:ind w:left="1304" w:hanging="39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464E715D"/>
    <w:multiLevelType w:val="hybridMultilevel"/>
    <w:tmpl w:val="BA26C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6715F2"/>
    <w:multiLevelType w:val="hybridMultilevel"/>
    <w:tmpl w:val="2138A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927369"/>
    <w:multiLevelType w:val="hybridMultilevel"/>
    <w:tmpl w:val="B6542BF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8E650DD"/>
    <w:multiLevelType w:val="hybridMultilevel"/>
    <w:tmpl w:val="C68809D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494C3591"/>
    <w:multiLevelType w:val="hybridMultilevel"/>
    <w:tmpl w:val="96B67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FF62E9"/>
    <w:multiLevelType w:val="hybridMultilevel"/>
    <w:tmpl w:val="921EFDD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C0342AE"/>
    <w:multiLevelType w:val="hybridMultilevel"/>
    <w:tmpl w:val="5968505C"/>
    <w:lvl w:ilvl="0" w:tplc="11CC20B2">
      <w:start w:val="1"/>
      <w:numFmt w:val="bullet"/>
      <w:pStyle w:val="a2"/>
      <w:lvlText w:val="­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C7F5FFC"/>
    <w:multiLevelType w:val="multilevel"/>
    <w:tmpl w:val="2258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DF85FEE"/>
    <w:multiLevelType w:val="hybridMultilevel"/>
    <w:tmpl w:val="DB8E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E846FC8"/>
    <w:multiLevelType w:val="hybridMultilevel"/>
    <w:tmpl w:val="18749DDE"/>
    <w:lvl w:ilvl="0" w:tplc="DAB4EAFC">
      <w:start w:val="1"/>
      <w:numFmt w:val="bullet"/>
      <w:pStyle w:val="1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EB50F8"/>
    <w:multiLevelType w:val="multilevel"/>
    <w:tmpl w:val="8808F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3DB490F"/>
    <w:multiLevelType w:val="hybridMultilevel"/>
    <w:tmpl w:val="123A8042"/>
    <w:lvl w:ilvl="0" w:tplc="CA2EDC3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046E53"/>
    <w:multiLevelType w:val="multilevel"/>
    <w:tmpl w:val="AB14CB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745494F"/>
    <w:multiLevelType w:val="multilevel"/>
    <w:tmpl w:val="BA921A8C"/>
    <w:lvl w:ilvl="0">
      <w:start w:val="1"/>
      <w:numFmt w:val="decimal"/>
      <w:pStyle w:val="DDMainTitleText"/>
      <w:lvlText w:val="%1."/>
      <w:lvlJc w:val="left"/>
      <w:pPr>
        <w:ind w:left="360" w:hanging="360"/>
      </w:pPr>
      <w:rPr>
        <w:rFonts w:hint="default"/>
        <w:color w:val="009999"/>
      </w:rPr>
    </w:lvl>
    <w:lvl w:ilvl="1">
      <w:start w:val="1"/>
      <w:numFmt w:val="decimal"/>
      <w:pStyle w:val="DDSubTitleText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DDSub-subTitleText"/>
      <w:lvlText w:val="%1.%2.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4C6FC2"/>
    <w:multiLevelType w:val="hybridMultilevel"/>
    <w:tmpl w:val="6B1225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C562BD4"/>
    <w:multiLevelType w:val="hybridMultilevel"/>
    <w:tmpl w:val="40A8F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C51E60"/>
    <w:multiLevelType w:val="hybridMultilevel"/>
    <w:tmpl w:val="923C7918"/>
    <w:lvl w:ilvl="0" w:tplc="04190001">
      <w:start w:val="1"/>
      <w:numFmt w:val="bullet"/>
      <w:pStyle w:val="30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3B01AC2"/>
    <w:multiLevelType w:val="multilevel"/>
    <w:tmpl w:val="29DAF5C0"/>
    <w:lvl w:ilvl="0">
      <w:start w:val="1"/>
      <w:numFmt w:val="decimal"/>
      <w:pStyle w:val="17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999"/>
        </w:tabs>
        <w:ind w:left="1171" w:hanging="604"/>
      </w:pPr>
      <w:rPr>
        <w:rFonts w:hint="default"/>
        <w:b w:val="0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855"/>
        </w:tabs>
        <w:ind w:left="1833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69" w15:restartNumberingAfterBreak="0">
    <w:nsid w:val="67AC7E7E"/>
    <w:multiLevelType w:val="multilevel"/>
    <w:tmpl w:val="552AA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82A53F0"/>
    <w:multiLevelType w:val="hybridMultilevel"/>
    <w:tmpl w:val="7DCC9AE2"/>
    <w:lvl w:ilvl="0" w:tplc="2A94CE58">
      <w:start w:val="1"/>
      <w:numFmt w:val="bullet"/>
      <w:pStyle w:val="G5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DC7D31"/>
    <w:multiLevelType w:val="hybridMultilevel"/>
    <w:tmpl w:val="F544D3E2"/>
    <w:lvl w:ilvl="0" w:tplc="C5DE68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4E79" w:themeColor="accent1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B700874"/>
    <w:multiLevelType w:val="multilevel"/>
    <w:tmpl w:val="FE5EF0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B7E0A8E"/>
    <w:multiLevelType w:val="hybridMultilevel"/>
    <w:tmpl w:val="1C7C2EB6"/>
    <w:lvl w:ilvl="0" w:tplc="8E7A40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387C8D"/>
    <w:multiLevelType w:val="multilevel"/>
    <w:tmpl w:val="14B85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174377C"/>
    <w:multiLevelType w:val="hybridMultilevel"/>
    <w:tmpl w:val="0F4E92F0"/>
    <w:lvl w:ilvl="0" w:tplc="99329C7C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00B05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7552E3"/>
    <w:multiLevelType w:val="multilevel"/>
    <w:tmpl w:val="0FAA5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72BD159D"/>
    <w:multiLevelType w:val="hybridMultilevel"/>
    <w:tmpl w:val="947E1A9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8" w15:restartNumberingAfterBreak="0">
    <w:nsid w:val="72E206C3"/>
    <w:multiLevelType w:val="hybridMultilevel"/>
    <w:tmpl w:val="4F86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CE63CC"/>
    <w:multiLevelType w:val="hybridMultilevel"/>
    <w:tmpl w:val="BDAE4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E868FC"/>
    <w:multiLevelType w:val="hybridMultilevel"/>
    <w:tmpl w:val="96A4A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BB55A6"/>
    <w:multiLevelType w:val="hybridMultilevel"/>
    <w:tmpl w:val="0A2C7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2D5BEA"/>
    <w:multiLevelType w:val="hybridMultilevel"/>
    <w:tmpl w:val="A0380CCC"/>
    <w:lvl w:ilvl="0" w:tplc="82F6A3F0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A60D21"/>
    <w:multiLevelType w:val="hybridMultilevel"/>
    <w:tmpl w:val="F640A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402982"/>
    <w:multiLevelType w:val="multilevel"/>
    <w:tmpl w:val="1752F5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79783DCF"/>
    <w:multiLevelType w:val="multilevel"/>
    <w:tmpl w:val="E55A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BC454E4"/>
    <w:multiLevelType w:val="hybridMultilevel"/>
    <w:tmpl w:val="D2DCB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7C354E80"/>
    <w:multiLevelType w:val="hybridMultilevel"/>
    <w:tmpl w:val="7A245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F35272"/>
    <w:multiLevelType w:val="multilevel"/>
    <w:tmpl w:val="37BE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4"/>
  </w:num>
  <w:num w:numId="2">
    <w:abstractNumId w:val="60"/>
  </w:num>
  <w:num w:numId="3">
    <w:abstractNumId w:val="70"/>
  </w:num>
  <w:num w:numId="4">
    <w:abstractNumId w:val="67"/>
  </w:num>
  <w:num w:numId="5">
    <w:abstractNumId w:val="22"/>
  </w:num>
  <w:num w:numId="6">
    <w:abstractNumId w:val="16"/>
  </w:num>
  <w:num w:numId="7">
    <w:abstractNumId w:val="0"/>
  </w:num>
  <w:num w:numId="8">
    <w:abstractNumId w:val="3"/>
  </w:num>
  <w:num w:numId="9">
    <w:abstractNumId w:val="12"/>
  </w:num>
  <w:num w:numId="10">
    <w:abstractNumId w:val="1"/>
  </w:num>
  <w:num w:numId="11">
    <w:abstractNumId w:val="64"/>
  </w:num>
  <w:num w:numId="12">
    <w:abstractNumId w:val="48"/>
  </w:num>
  <w:num w:numId="13">
    <w:abstractNumId w:val="47"/>
  </w:num>
  <w:num w:numId="14">
    <w:abstractNumId w:val="39"/>
  </w:num>
  <w:num w:numId="15">
    <w:abstractNumId w:val="9"/>
  </w:num>
  <w:num w:numId="16">
    <w:abstractNumId w:val="57"/>
  </w:num>
  <w:num w:numId="17">
    <w:abstractNumId w:val="50"/>
  </w:num>
  <w:num w:numId="18">
    <w:abstractNumId w:val="2"/>
  </w:num>
  <w:num w:numId="19">
    <w:abstractNumId w:val="8"/>
  </w:num>
  <w:num w:numId="20">
    <w:abstractNumId w:val="34"/>
  </w:num>
  <w:num w:numId="21">
    <w:abstractNumId w:val="33"/>
  </w:num>
  <w:num w:numId="22">
    <w:abstractNumId w:val="13"/>
  </w:num>
  <w:num w:numId="23">
    <w:abstractNumId w:val="6"/>
  </w:num>
  <w:num w:numId="24">
    <w:abstractNumId w:val="68"/>
  </w:num>
  <w:num w:numId="25">
    <w:abstractNumId w:val="45"/>
  </w:num>
  <w:num w:numId="26">
    <w:abstractNumId w:val="38"/>
  </w:num>
  <w:num w:numId="27">
    <w:abstractNumId w:val="76"/>
  </w:num>
  <w:num w:numId="28">
    <w:abstractNumId w:val="10"/>
  </w:num>
  <w:num w:numId="29">
    <w:abstractNumId w:val="49"/>
  </w:num>
  <w:num w:numId="30">
    <w:abstractNumId w:val="77"/>
  </w:num>
  <w:num w:numId="31">
    <w:abstractNumId w:val="31"/>
  </w:num>
  <w:num w:numId="32">
    <w:abstractNumId w:val="27"/>
  </w:num>
  <w:num w:numId="33">
    <w:abstractNumId w:val="46"/>
  </w:num>
  <w:num w:numId="34">
    <w:abstractNumId w:val="11"/>
  </w:num>
  <w:num w:numId="35">
    <w:abstractNumId w:val="86"/>
  </w:num>
  <w:num w:numId="36">
    <w:abstractNumId w:val="59"/>
  </w:num>
  <w:num w:numId="37">
    <w:abstractNumId w:val="29"/>
  </w:num>
  <w:num w:numId="38">
    <w:abstractNumId w:val="19"/>
  </w:num>
  <w:num w:numId="39">
    <w:abstractNumId w:val="41"/>
  </w:num>
  <w:num w:numId="40">
    <w:abstractNumId w:val="20"/>
  </w:num>
  <w:num w:numId="41">
    <w:abstractNumId w:val="30"/>
  </w:num>
  <w:num w:numId="42">
    <w:abstractNumId w:val="42"/>
  </w:num>
  <w:num w:numId="43">
    <w:abstractNumId w:val="71"/>
  </w:num>
  <w:num w:numId="44">
    <w:abstractNumId w:val="21"/>
  </w:num>
  <w:num w:numId="45">
    <w:abstractNumId w:val="82"/>
  </w:num>
  <w:num w:numId="46">
    <w:abstractNumId w:val="7"/>
  </w:num>
  <w:num w:numId="47">
    <w:abstractNumId w:val="55"/>
  </w:num>
  <w:num w:numId="48">
    <w:abstractNumId w:val="37"/>
  </w:num>
  <w:num w:numId="49">
    <w:abstractNumId w:val="79"/>
  </w:num>
  <w:num w:numId="50">
    <w:abstractNumId w:val="36"/>
  </w:num>
  <w:num w:numId="51">
    <w:abstractNumId w:val="78"/>
  </w:num>
  <w:num w:numId="52">
    <w:abstractNumId w:val="66"/>
  </w:num>
  <w:num w:numId="53">
    <w:abstractNumId w:val="51"/>
  </w:num>
  <w:num w:numId="54">
    <w:abstractNumId w:val="32"/>
  </w:num>
  <w:num w:numId="55">
    <w:abstractNumId w:val="88"/>
  </w:num>
  <w:num w:numId="56">
    <w:abstractNumId w:val="15"/>
  </w:num>
  <w:num w:numId="57">
    <w:abstractNumId w:val="18"/>
  </w:num>
  <w:num w:numId="58">
    <w:abstractNumId w:val="24"/>
  </w:num>
  <w:num w:numId="59">
    <w:abstractNumId w:val="85"/>
  </w:num>
  <w:num w:numId="60">
    <w:abstractNumId w:val="17"/>
  </w:num>
  <w:num w:numId="61">
    <w:abstractNumId w:val="40"/>
  </w:num>
  <w:num w:numId="62">
    <w:abstractNumId w:val="43"/>
  </w:num>
  <w:num w:numId="63">
    <w:abstractNumId w:val="28"/>
  </w:num>
  <w:num w:numId="64">
    <w:abstractNumId w:val="26"/>
  </w:num>
  <w:num w:numId="65">
    <w:abstractNumId w:val="65"/>
  </w:num>
  <w:num w:numId="66">
    <w:abstractNumId w:val="25"/>
  </w:num>
  <w:num w:numId="67">
    <w:abstractNumId w:val="52"/>
  </w:num>
  <w:num w:numId="68">
    <w:abstractNumId w:val="80"/>
  </w:num>
  <w:num w:numId="69">
    <w:abstractNumId w:val="81"/>
  </w:num>
  <w:num w:numId="70">
    <w:abstractNumId w:val="83"/>
  </w:num>
  <w:num w:numId="71">
    <w:abstractNumId w:val="5"/>
  </w:num>
  <w:num w:numId="72">
    <w:abstractNumId w:val="61"/>
  </w:num>
  <w:num w:numId="73">
    <w:abstractNumId w:val="69"/>
  </w:num>
  <w:num w:numId="74">
    <w:abstractNumId w:val="63"/>
  </w:num>
  <w:num w:numId="75">
    <w:abstractNumId w:val="54"/>
  </w:num>
  <w:num w:numId="76">
    <w:abstractNumId w:val="56"/>
  </w:num>
  <w:num w:numId="77">
    <w:abstractNumId w:val="14"/>
  </w:num>
  <w:num w:numId="78">
    <w:abstractNumId w:val="35"/>
  </w:num>
  <w:num w:numId="79">
    <w:abstractNumId w:val="75"/>
  </w:num>
  <w:num w:numId="80">
    <w:abstractNumId w:val="53"/>
  </w:num>
  <w:num w:numId="81">
    <w:abstractNumId w:val="4"/>
  </w:num>
  <w:num w:numId="82">
    <w:abstractNumId w:val="58"/>
  </w:num>
  <w:num w:numId="83">
    <w:abstractNumId w:val="72"/>
  </w:num>
  <w:num w:numId="84">
    <w:abstractNumId w:val="62"/>
  </w:num>
  <w:num w:numId="85">
    <w:abstractNumId w:val="23"/>
  </w:num>
  <w:num w:numId="86">
    <w:abstractNumId w:val="74"/>
  </w:num>
  <w:num w:numId="87">
    <w:abstractNumId w:val="73"/>
  </w:num>
  <w:num w:numId="88">
    <w:abstractNumId w:val="84"/>
  </w:num>
  <w:num w:numId="89">
    <w:abstractNumId w:val="8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yMza2NDA1MbIwNjdQ0lEKTi0uzszPAykwrAUAdCSYRywAAAA="/>
  </w:docVars>
  <w:rsids>
    <w:rsidRoot w:val="00D5171C"/>
    <w:rsid w:val="000022D4"/>
    <w:rsid w:val="00004E53"/>
    <w:rsid w:val="0001138C"/>
    <w:rsid w:val="000164FE"/>
    <w:rsid w:val="00021FD5"/>
    <w:rsid w:val="0003314D"/>
    <w:rsid w:val="00033B9A"/>
    <w:rsid w:val="00037C42"/>
    <w:rsid w:val="00041FE2"/>
    <w:rsid w:val="00044691"/>
    <w:rsid w:val="000553C7"/>
    <w:rsid w:val="000607BD"/>
    <w:rsid w:val="00061068"/>
    <w:rsid w:val="00071727"/>
    <w:rsid w:val="00073214"/>
    <w:rsid w:val="00081CCF"/>
    <w:rsid w:val="000848E5"/>
    <w:rsid w:val="00084EE5"/>
    <w:rsid w:val="00085BC6"/>
    <w:rsid w:val="00090D7D"/>
    <w:rsid w:val="000A0F1B"/>
    <w:rsid w:val="000B0D8D"/>
    <w:rsid w:val="000B6274"/>
    <w:rsid w:val="000B78F7"/>
    <w:rsid w:val="000C2570"/>
    <w:rsid w:val="000C7F50"/>
    <w:rsid w:val="000D2DD8"/>
    <w:rsid w:val="000D3A3F"/>
    <w:rsid w:val="000D5AF4"/>
    <w:rsid w:val="000D7761"/>
    <w:rsid w:val="000E52C7"/>
    <w:rsid w:val="000E64AD"/>
    <w:rsid w:val="000F018F"/>
    <w:rsid w:val="000F0A80"/>
    <w:rsid w:val="000F1918"/>
    <w:rsid w:val="000F2F4B"/>
    <w:rsid w:val="0010238D"/>
    <w:rsid w:val="00103699"/>
    <w:rsid w:val="0010444A"/>
    <w:rsid w:val="001065EC"/>
    <w:rsid w:val="00107281"/>
    <w:rsid w:val="00117C46"/>
    <w:rsid w:val="0012205A"/>
    <w:rsid w:val="00132027"/>
    <w:rsid w:val="001351D4"/>
    <w:rsid w:val="00140B86"/>
    <w:rsid w:val="00146344"/>
    <w:rsid w:val="0015590F"/>
    <w:rsid w:val="00156145"/>
    <w:rsid w:val="00162598"/>
    <w:rsid w:val="00162721"/>
    <w:rsid w:val="001658D6"/>
    <w:rsid w:val="00170470"/>
    <w:rsid w:val="00170662"/>
    <w:rsid w:val="0017203C"/>
    <w:rsid w:val="00177AF3"/>
    <w:rsid w:val="00180B60"/>
    <w:rsid w:val="00186E87"/>
    <w:rsid w:val="001938A8"/>
    <w:rsid w:val="00197351"/>
    <w:rsid w:val="00197F7C"/>
    <w:rsid w:val="001B5770"/>
    <w:rsid w:val="001C09C7"/>
    <w:rsid w:val="001D49F3"/>
    <w:rsid w:val="001E0544"/>
    <w:rsid w:val="001E0793"/>
    <w:rsid w:val="001E07AE"/>
    <w:rsid w:val="001E482A"/>
    <w:rsid w:val="001E5E80"/>
    <w:rsid w:val="001E7B77"/>
    <w:rsid w:val="001F1D11"/>
    <w:rsid w:val="001F29D1"/>
    <w:rsid w:val="001F33E3"/>
    <w:rsid w:val="001F4700"/>
    <w:rsid w:val="001F6598"/>
    <w:rsid w:val="001F702B"/>
    <w:rsid w:val="002068EB"/>
    <w:rsid w:val="00210D82"/>
    <w:rsid w:val="0021137F"/>
    <w:rsid w:val="0021165B"/>
    <w:rsid w:val="002122E8"/>
    <w:rsid w:val="002124A5"/>
    <w:rsid w:val="00214E87"/>
    <w:rsid w:val="00216639"/>
    <w:rsid w:val="00224902"/>
    <w:rsid w:val="00224A8B"/>
    <w:rsid w:val="002258A0"/>
    <w:rsid w:val="00236AA0"/>
    <w:rsid w:val="002404D5"/>
    <w:rsid w:val="002415FF"/>
    <w:rsid w:val="002462FC"/>
    <w:rsid w:val="002530AB"/>
    <w:rsid w:val="00253EEF"/>
    <w:rsid w:val="00260490"/>
    <w:rsid w:val="0026163C"/>
    <w:rsid w:val="00261666"/>
    <w:rsid w:val="00265399"/>
    <w:rsid w:val="00272E50"/>
    <w:rsid w:val="002772F8"/>
    <w:rsid w:val="00277D05"/>
    <w:rsid w:val="0029156D"/>
    <w:rsid w:val="002A7C1A"/>
    <w:rsid w:val="002B23F4"/>
    <w:rsid w:val="002B45DB"/>
    <w:rsid w:val="002B7B0A"/>
    <w:rsid w:val="002C0062"/>
    <w:rsid w:val="002C0C93"/>
    <w:rsid w:val="002D31AD"/>
    <w:rsid w:val="002D499F"/>
    <w:rsid w:val="002E01B3"/>
    <w:rsid w:val="002E1061"/>
    <w:rsid w:val="002E33CD"/>
    <w:rsid w:val="002E6EFB"/>
    <w:rsid w:val="002F10EA"/>
    <w:rsid w:val="002F4B64"/>
    <w:rsid w:val="002F7C21"/>
    <w:rsid w:val="00301A42"/>
    <w:rsid w:val="0030489F"/>
    <w:rsid w:val="003053E9"/>
    <w:rsid w:val="00310D1B"/>
    <w:rsid w:val="003155F0"/>
    <w:rsid w:val="0032293B"/>
    <w:rsid w:val="00324F35"/>
    <w:rsid w:val="003368CF"/>
    <w:rsid w:val="0034348F"/>
    <w:rsid w:val="0035543F"/>
    <w:rsid w:val="00356B98"/>
    <w:rsid w:val="00362EFC"/>
    <w:rsid w:val="00364B25"/>
    <w:rsid w:val="0037299F"/>
    <w:rsid w:val="0037620B"/>
    <w:rsid w:val="00376B0A"/>
    <w:rsid w:val="0038355E"/>
    <w:rsid w:val="00384948"/>
    <w:rsid w:val="003871C2"/>
    <w:rsid w:val="003876AF"/>
    <w:rsid w:val="00390A97"/>
    <w:rsid w:val="00395874"/>
    <w:rsid w:val="003A02E7"/>
    <w:rsid w:val="003A23AB"/>
    <w:rsid w:val="003A2B85"/>
    <w:rsid w:val="003A6F9C"/>
    <w:rsid w:val="003B085E"/>
    <w:rsid w:val="003B30C4"/>
    <w:rsid w:val="003B3FEE"/>
    <w:rsid w:val="003B4A2D"/>
    <w:rsid w:val="003B5920"/>
    <w:rsid w:val="003C3630"/>
    <w:rsid w:val="003C44C1"/>
    <w:rsid w:val="003C6005"/>
    <w:rsid w:val="003D01D7"/>
    <w:rsid w:val="003D3684"/>
    <w:rsid w:val="003D3791"/>
    <w:rsid w:val="003D73F1"/>
    <w:rsid w:val="003E0910"/>
    <w:rsid w:val="003E1958"/>
    <w:rsid w:val="003E5DC4"/>
    <w:rsid w:val="00405D75"/>
    <w:rsid w:val="004102C7"/>
    <w:rsid w:val="00411C80"/>
    <w:rsid w:val="00415169"/>
    <w:rsid w:val="00415435"/>
    <w:rsid w:val="00416149"/>
    <w:rsid w:val="00421796"/>
    <w:rsid w:val="004373A7"/>
    <w:rsid w:val="0044056F"/>
    <w:rsid w:val="00461191"/>
    <w:rsid w:val="004677F2"/>
    <w:rsid w:val="00480A9C"/>
    <w:rsid w:val="00480E2C"/>
    <w:rsid w:val="00481F79"/>
    <w:rsid w:val="0048449E"/>
    <w:rsid w:val="004875AA"/>
    <w:rsid w:val="004875AE"/>
    <w:rsid w:val="004911DC"/>
    <w:rsid w:val="00494598"/>
    <w:rsid w:val="004A1595"/>
    <w:rsid w:val="004A49BB"/>
    <w:rsid w:val="004B7E71"/>
    <w:rsid w:val="004C34B3"/>
    <w:rsid w:val="004C4455"/>
    <w:rsid w:val="004C77AC"/>
    <w:rsid w:val="004D6C17"/>
    <w:rsid w:val="004D7879"/>
    <w:rsid w:val="004E1423"/>
    <w:rsid w:val="004E3C55"/>
    <w:rsid w:val="004E67B1"/>
    <w:rsid w:val="004E7C28"/>
    <w:rsid w:val="004F1745"/>
    <w:rsid w:val="004F2A17"/>
    <w:rsid w:val="004F75B0"/>
    <w:rsid w:val="00500669"/>
    <w:rsid w:val="00501B77"/>
    <w:rsid w:val="00507478"/>
    <w:rsid w:val="00507E4E"/>
    <w:rsid w:val="00516F69"/>
    <w:rsid w:val="00520069"/>
    <w:rsid w:val="005201BC"/>
    <w:rsid w:val="005209A6"/>
    <w:rsid w:val="00523290"/>
    <w:rsid w:val="005262A9"/>
    <w:rsid w:val="00526CA6"/>
    <w:rsid w:val="00526FED"/>
    <w:rsid w:val="00530634"/>
    <w:rsid w:val="0053488B"/>
    <w:rsid w:val="00537C1B"/>
    <w:rsid w:val="00541EB8"/>
    <w:rsid w:val="00552C49"/>
    <w:rsid w:val="0055306F"/>
    <w:rsid w:val="005567B8"/>
    <w:rsid w:val="0055753D"/>
    <w:rsid w:val="005631CE"/>
    <w:rsid w:val="00565098"/>
    <w:rsid w:val="00572F9D"/>
    <w:rsid w:val="00580707"/>
    <w:rsid w:val="00584697"/>
    <w:rsid w:val="005850A8"/>
    <w:rsid w:val="00596BD5"/>
    <w:rsid w:val="005A2CFB"/>
    <w:rsid w:val="005A6362"/>
    <w:rsid w:val="005A6802"/>
    <w:rsid w:val="005B148D"/>
    <w:rsid w:val="005B2884"/>
    <w:rsid w:val="005C0659"/>
    <w:rsid w:val="005C2B09"/>
    <w:rsid w:val="005D4407"/>
    <w:rsid w:val="005D538C"/>
    <w:rsid w:val="005D768E"/>
    <w:rsid w:val="005E5FEA"/>
    <w:rsid w:val="005E72C5"/>
    <w:rsid w:val="005F2A7A"/>
    <w:rsid w:val="005F55DB"/>
    <w:rsid w:val="00631A48"/>
    <w:rsid w:val="00633A8B"/>
    <w:rsid w:val="00636D43"/>
    <w:rsid w:val="00641247"/>
    <w:rsid w:val="00642A92"/>
    <w:rsid w:val="006447D3"/>
    <w:rsid w:val="006456FA"/>
    <w:rsid w:val="0064657F"/>
    <w:rsid w:val="00647803"/>
    <w:rsid w:val="00651E62"/>
    <w:rsid w:val="00653907"/>
    <w:rsid w:val="00657468"/>
    <w:rsid w:val="006631F1"/>
    <w:rsid w:val="006636F3"/>
    <w:rsid w:val="0067139B"/>
    <w:rsid w:val="006805F8"/>
    <w:rsid w:val="00683E6B"/>
    <w:rsid w:val="0068483B"/>
    <w:rsid w:val="006853E2"/>
    <w:rsid w:val="00690942"/>
    <w:rsid w:val="00690F48"/>
    <w:rsid w:val="0069541A"/>
    <w:rsid w:val="006957B0"/>
    <w:rsid w:val="00696BEC"/>
    <w:rsid w:val="006A40B2"/>
    <w:rsid w:val="006A5AE5"/>
    <w:rsid w:val="006B6515"/>
    <w:rsid w:val="006B7D88"/>
    <w:rsid w:val="006C0A1C"/>
    <w:rsid w:val="006C1CCA"/>
    <w:rsid w:val="006D777B"/>
    <w:rsid w:val="006E26E5"/>
    <w:rsid w:val="006E590D"/>
    <w:rsid w:val="006E6872"/>
    <w:rsid w:val="006F6F42"/>
    <w:rsid w:val="00704256"/>
    <w:rsid w:val="00704E4D"/>
    <w:rsid w:val="00713CCE"/>
    <w:rsid w:val="00713D5B"/>
    <w:rsid w:val="00714A47"/>
    <w:rsid w:val="00720FCE"/>
    <w:rsid w:val="007211F1"/>
    <w:rsid w:val="00736AEF"/>
    <w:rsid w:val="00741E14"/>
    <w:rsid w:val="007426B3"/>
    <w:rsid w:val="00747BED"/>
    <w:rsid w:val="0075314E"/>
    <w:rsid w:val="0075602C"/>
    <w:rsid w:val="00756D01"/>
    <w:rsid w:val="00762152"/>
    <w:rsid w:val="007661E7"/>
    <w:rsid w:val="00766A2D"/>
    <w:rsid w:val="00773E09"/>
    <w:rsid w:val="0077615C"/>
    <w:rsid w:val="00776870"/>
    <w:rsid w:val="0077733A"/>
    <w:rsid w:val="00782F64"/>
    <w:rsid w:val="007840A4"/>
    <w:rsid w:val="00784AF7"/>
    <w:rsid w:val="007933E6"/>
    <w:rsid w:val="007A0B7D"/>
    <w:rsid w:val="007A3798"/>
    <w:rsid w:val="007A45EA"/>
    <w:rsid w:val="007B428E"/>
    <w:rsid w:val="007C3B1E"/>
    <w:rsid w:val="007C4F3D"/>
    <w:rsid w:val="007C56AC"/>
    <w:rsid w:val="007D0099"/>
    <w:rsid w:val="007E3855"/>
    <w:rsid w:val="007E3D6E"/>
    <w:rsid w:val="007F1841"/>
    <w:rsid w:val="007F2558"/>
    <w:rsid w:val="007F2859"/>
    <w:rsid w:val="007F726F"/>
    <w:rsid w:val="008005F0"/>
    <w:rsid w:val="00805005"/>
    <w:rsid w:val="00805B19"/>
    <w:rsid w:val="00806C02"/>
    <w:rsid w:val="00811CA2"/>
    <w:rsid w:val="00813164"/>
    <w:rsid w:val="00815181"/>
    <w:rsid w:val="00815A58"/>
    <w:rsid w:val="0082175E"/>
    <w:rsid w:val="0082185D"/>
    <w:rsid w:val="00825ABE"/>
    <w:rsid w:val="00827ACB"/>
    <w:rsid w:val="008311BE"/>
    <w:rsid w:val="00831294"/>
    <w:rsid w:val="00843733"/>
    <w:rsid w:val="00846634"/>
    <w:rsid w:val="00846651"/>
    <w:rsid w:val="00851BF2"/>
    <w:rsid w:val="0085336E"/>
    <w:rsid w:val="008635A6"/>
    <w:rsid w:val="0086377D"/>
    <w:rsid w:val="008668F7"/>
    <w:rsid w:val="00866DFE"/>
    <w:rsid w:val="00872A2C"/>
    <w:rsid w:val="0087376A"/>
    <w:rsid w:val="00880B5C"/>
    <w:rsid w:val="00882B81"/>
    <w:rsid w:val="00883240"/>
    <w:rsid w:val="008837AF"/>
    <w:rsid w:val="00891B9A"/>
    <w:rsid w:val="0089366B"/>
    <w:rsid w:val="008A0FE7"/>
    <w:rsid w:val="008A1E99"/>
    <w:rsid w:val="008A2B9A"/>
    <w:rsid w:val="008B2BD7"/>
    <w:rsid w:val="008D06AC"/>
    <w:rsid w:val="008D2C2A"/>
    <w:rsid w:val="008E1529"/>
    <w:rsid w:val="008E6516"/>
    <w:rsid w:val="008F23D4"/>
    <w:rsid w:val="00900E37"/>
    <w:rsid w:val="0091073B"/>
    <w:rsid w:val="009114FB"/>
    <w:rsid w:val="00913863"/>
    <w:rsid w:val="00914F02"/>
    <w:rsid w:val="009160C0"/>
    <w:rsid w:val="009210CB"/>
    <w:rsid w:val="009222EC"/>
    <w:rsid w:val="00925547"/>
    <w:rsid w:val="0093417D"/>
    <w:rsid w:val="0093485F"/>
    <w:rsid w:val="00935A76"/>
    <w:rsid w:val="00937879"/>
    <w:rsid w:val="00937E7A"/>
    <w:rsid w:val="00940DA7"/>
    <w:rsid w:val="0094467D"/>
    <w:rsid w:val="009470E0"/>
    <w:rsid w:val="0095124B"/>
    <w:rsid w:val="00951F8B"/>
    <w:rsid w:val="00956553"/>
    <w:rsid w:val="009654F7"/>
    <w:rsid w:val="0096754A"/>
    <w:rsid w:val="00972063"/>
    <w:rsid w:val="00972D8F"/>
    <w:rsid w:val="00974106"/>
    <w:rsid w:val="00975A1D"/>
    <w:rsid w:val="00977F59"/>
    <w:rsid w:val="00980741"/>
    <w:rsid w:val="00980DB7"/>
    <w:rsid w:val="00982006"/>
    <w:rsid w:val="00982CC7"/>
    <w:rsid w:val="00982DE5"/>
    <w:rsid w:val="00984B50"/>
    <w:rsid w:val="009944A6"/>
    <w:rsid w:val="00994A19"/>
    <w:rsid w:val="00997CC6"/>
    <w:rsid w:val="009B7A51"/>
    <w:rsid w:val="009E2333"/>
    <w:rsid w:val="009E316E"/>
    <w:rsid w:val="009E4EBD"/>
    <w:rsid w:val="009F1224"/>
    <w:rsid w:val="009F2383"/>
    <w:rsid w:val="009F2B89"/>
    <w:rsid w:val="00A01463"/>
    <w:rsid w:val="00A02D3D"/>
    <w:rsid w:val="00A03432"/>
    <w:rsid w:val="00A1112C"/>
    <w:rsid w:val="00A11603"/>
    <w:rsid w:val="00A1307C"/>
    <w:rsid w:val="00A17A90"/>
    <w:rsid w:val="00A20DFF"/>
    <w:rsid w:val="00A22055"/>
    <w:rsid w:val="00A24BC0"/>
    <w:rsid w:val="00A312B3"/>
    <w:rsid w:val="00A31878"/>
    <w:rsid w:val="00A33DDE"/>
    <w:rsid w:val="00A34768"/>
    <w:rsid w:val="00A465B3"/>
    <w:rsid w:val="00A50A73"/>
    <w:rsid w:val="00A524E3"/>
    <w:rsid w:val="00A56170"/>
    <w:rsid w:val="00A61904"/>
    <w:rsid w:val="00A61E3C"/>
    <w:rsid w:val="00A62C6D"/>
    <w:rsid w:val="00A63B01"/>
    <w:rsid w:val="00A6639D"/>
    <w:rsid w:val="00A70471"/>
    <w:rsid w:val="00A71A34"/>
    <w:rsid w:val="00A73371"/>
    <w:rsid w:val="00A7467B"/>
    <w:rsid w:val="00A74CE7"/>
    <w:rsid w:val="00A840DD"/>
    <w:rsid w:val="00A846BA"/>
    <w:rsid w:val="00A87C4A"/>
    <w:rsid w:val="00AA3A8F"/>
    <w:rsid w:val="00AA54E9"/>
    <w:rsid w:val="00AA5C98"/>
    <w:rsid w:val="00AA624B"/>
    <w:rsid w:val="00AA75D1"/>
    <w:rsid w:val="00AA786E"/>
    <w:rsid w:val="00AB6700"/>
    <w:rsid w:val="00AB6E08"/>
    <w:rsid w:val="00AC15A5"/>
    <w:rsid w:val="00AC4907"/>
    <w:rsid w:val="00AC6E0B"/>
    <w:rsid w:val="00AC7146"/>
    <w:rsid w:val="00AE010D"/>
    <w:rsid w:val="00AE0F7D"/>
    <w:rsid w:val="00AE48D0"/>
    <w:rsid w:val="00AE5694"/>
    <w:rsid w:val="00AF137F"/>
    <w:rsid w:val="00AF2494"/>
    <w:rsid w:val="00AF2D8E"/>
    <w:rsid w:val="00AF710D"/>
    <w:rsid w:val="00B00824"/>
    <w:rsid w:val="00B01CA5"/>
    <w:rsid w:val="00B04287"/>
    <w:rsid w:val="00B10693"/>
    <w:rsid w:val="00B11808"/>
    <w:rsid w:val="00B119A9"/>
    <w:rsid w:val="00B166DB"/>
    <w:rsid w:val="00B17338"/>
    <w:rsid w:val="00B17624"/>
    <w:rsid w:val="00B20A29"/>
    <w:rsid w:val="00B379F7"/>
    <w:rsid w:val="00B37D00"/>
    <w:rsid w:val="00B4710B"/>
    <w:rsid w:val="00B50D81"/>
    <w:rsid w:val="00B62426"/>
    <w:rsid w:val="00B657A9"/>
    <w:rsid w:val="00B6603D"/>
    <w:rsid w:val="00B70CDD"/>
    <w:rsid w:val="00B71884"/>
    <w:rsid w:val="00B8385A"/>
    <w:rsid w:val="00B906D1"/>
    <w:rsid w:val="00B97C8C"/>
    <w:rsid w:val="00BA2B9F"/>
    <w:rsid w:val="00BA33B9"/>
    <w:rsid w:val="00BB1A54"/>
    <w:rsid w:val="00BB1B48"/>
    <w:rsid w:val="00BB64AF"/>
    <w:rsid w:val="00BB7D96"/>
    <w:rsid w:val="00BD322F"/>
    <w:rsid w:val="00BD4D67"/>
    <w:rsid w:val="00BD50D7"/>
    <w:rsid w:val="00BD694C"/>
    <w:rsid w:val="00BE1163"/>
    <w:rsid w:val="00BE14BB"/>
    <w:rsid w:val="00BE1934"/>
    <w:rsid w:val="00BE4272"/>
    <w:rsid w:val="00BE720A"/>
    <w:rsid w:val="00BF42A2"/>
    <w:rsid w:val="00C045B5"/>
    <w:rsid w:val="00C11E70"/>
    <w:rsid w:val="00C1483E"/>
    <w:rsid w:val="00C153FD"/>
    <w:rsid w:val="00C16350"/>
    <w:rsid w:val="00C16A14"/>
    <w:rsid w:val="00C16C6E"/>
    <w:rsid w:val="00C20C4B"/>
    <w:rsid w:val="00C21742"/>
    <w:rsid w:val="00C23144"/>
    <w:rsid w:val="00C24CBE"/>
    <w:rsid w:val="00C25A6E"/>
    <w:rsid w:val="00C26046"/>
    <w:rsid w:val="00C32866"/>
    <w:rsid w:val="00C32B43"/>
    <w:rsid w:val="00C3645A"/>
    <w:rsid w:val="00C367CD"/>
    <w:rsid w:val="00C37A9D"/>
    <w:rsid w:val="00C4783D"/>
    <w:rsid w:val="00C50915"/>
    <w:rsid w:val="00C5385F"/>
    <w:rsid w:val="00C53AE7"/>
    <w:rsid w:val="00C56B85"/>
    <w:rsid w:val="00C5778B"/>
    <w:rsid w:val="00C61D5C"/>
    <w:rsid w:val="00C72FA1"/>
    <w:rsid w:val="00C76A7E"/>
    <w:rsid w:val="00C80AEC"/>
    <w:rsid w:val="00C82D99"/>
    <w:rsid w:val="00C83E2B"/>
    <w:rsid w:val="00C845F4"/>
    <w:rsid w:val="00C85DA8"/>
    <w:rsid w:val="00C901A2"/>
    <w:rsid w:val="00C92014"/>
    <w:rsid w:val="00CA093F"/>
    <w:rsid w:val="00CA1E2F"/>
    <w:rsid w:val="00CA3CFF"/>
    <w:rsid w:val="00CA5932"/>
    <w:rsid w:val="00CB2A1F"/>
    <w:rsid w:val="00CB2BE5"/>
    <w:rsid w:val="00CB5CDA"/>
    <w:rsid w:val="00CC66F5"/>
    <w:rsid w:val="00CD0313"/>
    <w:rsid w:val="00CD2613"/>
    <w:rsid w:val="00CD3A3A"/>
    <w:rsid w:val="00CE24C6"/>
    <w:rsid w:val="00CE3A38"/>
    <w:rsid w:val="00CE54F6"/>
    <w:rsid w:val="00CE5849"/>
    <w:rsid w:val="00CE5F83"/>
    <w:rsid w:val="00CE6D81"/>
    <w:rsid w:val="00CF0198"/>
    <w:rsid w:val="00CF45AD"/>
    <w:rsid w:val="00CF5696"/>
    <w:rsid w:val="00D02CB8"/>
    <w:rsid w:val="00D035B4"/>
    <w:rsid w:val="00D04918"/>
    <w:rsid w:val="00D103B4"/>
    <w:rsid w:val="00D104BE"/>
    <w:rsid w:val="00D11553"/>
    <w:rsid w:val="00D276C0"/>
    <w:rsid w:val="00D3385E"/>
    <w:rsid w:val="00D3387F"/>
    <w:rsid w:val="00D364F6"/>
    <w:rsid w:val="00D36A26"/>
    <w:rsid w:val="00D4227F"/>
    <w:rsid w:val="00D46383"/>
    <w:rsid w:val="00D513BC"/>
    <w:rsid w:val="00D5171C"/>
    <w:rsid w:val="00D523CF"/>
    <w:rsid w:val="00D52D18"/>
    <w:rsid w:val="00D541D6"/>
    <w:rsid w:val="00D55731"/>
    <w:rsid w:val="00D60BAF"/>
    <w:rsid w:val="00D70538"/>
    <w:rsid w:val="00D72A76"/>
    <w:rsid w:val="00D7720B"/>
    <w:rsid w:val="00D77667"/>
    <w:rsid w:val="00D83197"/>
    <w:rsid w:val="00D84DE0"/>
    <w:rsid w:val="00D84E41"/>
    <w:rsid w:val="00D8521D"/>
    <w:rsid w:val="00D87A03"/>
    <w:rsid w:val="00D87EC8"/>
    <w:rsid w:val="00D915FD"/>
    <w:rsid w:val="00D933C9"/>
    <w:rsid w:val="00D94784"/>
    <w:rsid w:val="00D9519B"/>
    <w:rsid w:val="00DA5782"/>
    <w:rsid w:val="00DA64C4"/>
    <w:rsid w:val="00DB0090"/>
    <w:rsid w:val="00DB2045"/>
    <w:rsid w:val="00DB4325"/>
    <w:rsid w:val="00DC133B"/>
    <w:rsid w:val="00DC228D"/>
    <w:rsid w:val="00DC5A14"/>
    <w:rsid w:val="00DC6BBE"/>
    <w:rsid w:val="00DD0F04"/>
    <w:rsid w:val="00DD1290"/>
    <w:rsid w:val="00DD14BC"/>
    <w:rsid w:val="00DD1CE2"/>
    <w:rsid w:val="00DD7AC7"/>
    <w:rsid w:val="00DE5097"/>
    <w:rsid w:val="00DF23D1"/>
    <w:rsid w:val="00DF33CF"/>
    <w:rsid w:val="00DF3BD3"/>
    <w:rsid w:val="00E1061C"/>
    <w:rsid w:val="00E12049"/>
    <w:rsid w:val="00E12EA7"/>
    <w:rsid w:val="00E1625D"/>
    <w:rsid w:val="00E17574"/>
    <w:rsid w:val="00E23CE5"/>
    <w:rsid w:val="00E242FF"/>
    <w:rsid w:val="00E2507B"/>
    <w:rsid w:val="00E301EE"/>
    <w:rsid w:val="00E32984"/>
    <w:rsid w:val="00E5498C"/>
    <w:rsid w:val="00E61771"/>
    <w:rsid w:val="00E71728"/>
    <w:rsid w:val="00E73112"/>
    <w:rsid w:val="00E732F1"/>
    <w:rsid w:val="00E73986"/>
    <w:rsid w:val="00E7565C"/>
    <w:rsid w:val="00E81292"/>
    <w:rsid w:val="00E81440"/>
    <w:rsid w:val="00E8253B"/>
    <w:rsid w:val="00E83CBA"/>
    <w:rsid w:val="00E9245A"/>
    <w:rsid w:val="00E947D4"/>
    <w:rsid w:val="00E96ECA"/>
    <w:rsid w:val="00EA0DB5"/>
    <w:rsid w:val="00EA4144"/>
    <w:rsid w:val="00EA5295"/>
    <w:rsid w:val="00EB1969"/>
    <w:rsid w:val="00EB2B18"/>
    <w:rsid w:val="00EB74A5"/>
    <w:rsid w:val="00EC0E2F"/>
    <w:rsid w:val="00EC0E7E"/>
    <w:rsid w:val="00EC6BDE"/>
    <w:rsid w:val="00EC7A68"/>
    <w:rsid w:val="00ED4EFE"/>
    <w:rsid w:val="00EE2736"/>
    <w:rsid w:val="00EE503E"/>
    <w:rsid w:val="00EF411F"/>
    <w:rsid w:val="00F006BD"/>
    <w:rsid w:val="00F007BA"/>
    <w:rsid w:val="00F02EB1"/>
    <w:rsid w:val="00F1393D"/>
    <w:rsid w:val="00F154A1"/>
    <w:rsid w:val="00F20742"/>
    <w:rsid w:val="00F21D34"/>
    <w:rsid w:val="00F23697"/>
    <w:rsid w:val="00F2516E"/>
    <w:rsid w:val="00F33181"/>
    <w:rsid w:val="00F33ABA"/>
    <w:rsid w:val="00F344C0"/>
    <w:rsid w:val="00F36FEB"/>
    <w:rsid w:val="00F436DB"/>
    <w:rsid w:val="00F4672A"/>
    <w:rsid w:val="00F477A6"/>
    <w:rsid w:val="00F53542"/>
    <w:rsid w:val="00F63C2F"/>
    <w:rsid w:val="00F733CF"/>
    <w:rsid w:val="00F81575"/>
    <w:rsid w:val="00F823A6"/>
    <w:rsid w:val="00F8418C"/>
    <w:rsid w:val="00F85BD0"/>
    <w:rsid w:val="00F90A90"/>
    <w:rsid w:val="00F920DD"/>
    <w:rsid w:val="00F96A7A"/>
    <w:rsid w:val="00FB04A7"/>
    <w:rsid w:val="00FB2FD7"/>
    <w:rsid w:val="00FB7535"/>
    <w:rsid w:val="00FD7E89"/>
    <w:rsid w:val="00FE1E6F"/>
    <w:rsid w:val="00FE2CD1"/>
    <w:rsid w:val="00FE695C"/>
    <w:rsid w:val="00FF227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427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80" w:after="8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1F1D11"/>
    <w:rPr>
      <w:rFonts w:ascii="Arial" w:hAnsi="Arial"/>
    </w:rPr>
  </w:style>
  <w:style w:type="paragraph" w:styleId="13">
    <w:name w:val="heading 1"/>
    <w:aliases w:val="Überschrift 1a,Headline1,Headline1:Überschrift 1,h1,OdsKap1,OdsKap1Überschrift,H1,Headline 1,Heading 1(ajp),Heading 10,margin,Heading apps,a,H11,H12,H111,H13,H112,H14,H113,H15,H114,Überschrift 1 ohne,Überschrift 1a1,Überschrift 1 ohne1"/>
    <w:basedOn w:val="a3"/>
    <w:next w:val="a3"/>
    <w:link w:val="18"/>
    <w:uiPriority w:val="99"/>
    <w:qFormat/>
    <w:rsid w:val="001C09C7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heading 2"/>
    <w:aliases w:val="Reset numbering,Headline 2,Gliederung2,H2,h2,Heading 2- no#,L2,OdsKap2,OdsKap2Überschrift,Section,nmhd2,Heading2,2,21,22,211,l2,I2,num.                                               2,Heading 2 SBS,OdsKap2Übers...,Otsikko_toka 1.1"/>
    <w:basedOn w:val="a3"/>
    <w:next w:val="a3"/>
    <w:link w:val="23"/>
    <w:uiPriority w:val="99"/>
    <w:unhideWhenUsed/>
    <w:qFormat/>
    <w:rsid w:val="00631A48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(норм. заголовок),Level 1 - 1,H3,h3,OdsKap3,OdsKap3Überschrift,Gliederung3,DCX - Heading 3,Überschrift 3                                     3,num.                                              3,Head3,3,Level 3 Head,l3,h31,Head31,31,H31,l31"/>
    <w:basedOn w:val="a3"/>
    <w:next w:val="a3"/>
    <w:link w:val="32"/>
    <w:uiPriority w:val="99"/>
    <w:unhideWhenUsed/>
    <w:qFormat/>
    <w:rsid w:val="00C11E7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3"/>
    <w:next w:val="a3"/>
    <w:link w:val="40"/>
    <w:uiPriority w:val="9"/>
    <w:unhideWhenUsed/>
    <w:qFormat/>
    <w:rsid w:val="0069094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iPriority w:val="9"/>
    <w:unhideWhenUsed/>
    <w:qFormat/>
    <w:rsid w:val="0069094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qFormat/>
    <w:rsid w:val="0069094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3"/>
    <w:next w:val="a3"/>
    <w:link w:val="70"/>
    <w:uiPriority w:val="9"/>
    <w:unhideWhenUsed/>
    <w:qFormat/>
    <w:rsid w:val="0069094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69094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69094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Bullet List,FooterText,numbered,UL,Абзац маркированнный,ТЗ список,Абзац списка литеральный,Абзац списка с маркерами,Medium Grid 1 Accent 2,Цветной список - Акцент 11,Маркер,Абзац списка нумерованный,название,SL_Абзац списка,ПАРАГРАФ,lp1,1"/>
    <w:basedOn w:val="a3"/>
    <w:link w:val="a8"/>
    <w:uiPriority w:val="34"/>
    <w:qFormat/>
    <w:rsid w:val="00D5171C"/>
    <w:pPr>
      <w:ind w:left="720"/>
      <w:contextualSpacing/>
    </w:pPr>
  </w:style>
  <w:style w:type="table" w:styleId="a9">
    <w:name w:val="Table Grid"/>
    <w:basedOn w:val="a5"/>
    <w:rsid w:val="00C72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4"/>
    <w:uiPriority w:val="99"/>
    <w:unhideWhenUsed/>
    <w:rsid w:val="00696BEC"/>
    <w:rPr>
      <w:sz w:val="16"/>
      <w:szCs w:val="16"/>
    </w:rPr>
  </w:style>
  <w:style w:type="paragraph" w:styleId="ab">
    <w:name w:val="annotation text"/>
    <w:basedOn w:val="a3"/>
    <w:link w:val="ac"/>
    <w:uiPriority w:val="99"/>
    <w:unhideWhenUsed/>
    <w:rsid w:val="00696B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4"/>
    <w:link w:val="ab"/>
    <w:uiPriority w:val="99"/>
    <w:rsid w:val="00696BE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96B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96BEC"/>
    <w:rPr>
      <w:b/>
      <w:bCs/>
      <w:sz w:val="20"/>
      <w:szCs w:val="20"/>
    </w:rPr>
  </w:style>
  <w:style w:type="paragraph" w:styleId="af">
    <w:name w:val="Balloon Text"/>
    <w:basedOn w:val="a3"/>
    <w:link w:val="af0"/>
    <w:uiPriority w:val="99"/>
    <w:semiHidden/>
    <w:unhideWhenUsed/>
    <w:rsid w:val="00696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4"/>
    <w:link w:val="af"/>
    <w:uiPriority w:val="99"/>
    <w:semiHidden/>
    <w:rsid w:val="00696BEC"/>
    <w:rPr>
      <w:rFonts w:ascii="Segoe UI" w:hAnsi="Segoe UI" w:cs="Segoe UI"/>
      <w:sz w:val="18"/>
      <w:szCs w:val="18"/>
    </w:rPr>
  </w:style>
  <w:style w:type="paragraph" w:styleId="af1">
    <w:name w:val="header"/>
    <w:aliases w:val="encabezado,Diagnostic Header"/>
    <w:basedOn w:val="a3"/>
    <w:link w:val="af2"/>
    <w:uiPriority w:val="99"/>
    <w:unhideWhenUsed/>
    <w:rsid w:val="00DF2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aliases w:val="encabezado Знак,Diagnostic Header Знак"/>
    <w:basedOn w:val="a4"/>
    <w:link w:val="af1"/>
    <w:uiPriority w:val="99"/>
    <w:rsid w:val="00DF23D1"/>
  </w:style>
  <w:style w:type="paragraph" w:styleId="af3">
    <w:name w:val="footer"/>
    <w:basedOn w:val="a3"/>
    <w:link w:val="af4"/>
    <w:uiPriority w:val="99"/>
    <w:unhideWhenUsed/>
    <w:rsid w:val="00DF2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4"/>
    <w:link w:val="af3"/>
    <w:uiPriority w:val="99"/>
    <w:rsid w:val="00DF23D1"/>
  </w:style>
  <w:style w:type="character" w:customStyle="1" w:styleId="18">
    <w:name w:val="Заголовок 1 Знак"/>
    <w:aliases w:val="Überschrift 1a Знак,Headline1 Знак,Headline1:Überschrift 1 Знак,h1 Знак,OdsKap1 Знак,OdsKap1Überschrift Знак,H1 Знак,Headline 1 Знак,Heading 1(ajp) Знак,Heading 10 Знак,margin Знак,Heading apps Знак,a Знак,H11 Знак,H12 Знак,H111 Знак"/>
    <w:basedOn w:val="a4"/>
    <w:link w:val="13"/>
    <w:uiPriority w:val="99"/>
    <w:rsid w:val="001C09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5">
    <w:name w:val="TOC Heading"/>
    <w:basedOn w:val="13"/>
    <w:next w:val="a3"/>
    <w:uiPriority w:val="39"/>
    <w:unhideWhenUsed/>
    <w:qFormat/>
    <w:rsid w:val="001C09C7"/>
    <w:pPr>
      <w:outlineLvl w:val="9"/>
    </w:pPr>
    <w:rPr>
      <w:lang w:val="en-US"/>
    </w:rPr>
  </w:style>
  <w:style w:type="paragraph" w:styleId="19">
    <w:name w:val="toc 1"/>
    <w:basedOn w:val="a3"/>
    <w:next w:val="a3"/>
    <w:autoRedefine/>
    <w:uiPriority w:val="39"/>
    <w:unhideWhenUsed/>
    <w:rsid w:val="001C09C7"/>
    <w:pPr>
      <w:spacing w:after="100"/>
    </w:pPr>
  </w:style>
  <w:style w:type="character" w:styleId="af6">
    <w:name w:val="Hyperlink"/>
    <w:basedOn w:val="a4"/>
    <w:uiPriority w:val="99"/>
    <w:unhideWhenUsed/>
    <w:rsid w:val="001C09C7"/>
    <w:rPr>
      <w:color w:val="0563C1" w:themeColor="hyperlink"/>
      <w:u w:val="single"/>
    </w:rPr>
  </w:style>
  <w:style w:type="character" w:customStyle="1" w:styleId="23">
    <w:name w:val="Заголовок 2 Знак"/>
    <w:aliases w:val="Reset numbering Знак,Headline 2 Знак,Gliederung2 Знак,H2 Знак,h2 Знак,Heading 2- no# Знак,L2 Знак,OdsKap2 Знак,OdsKap2Überschrift Знак,Section Знак,nmhd2 Знак,Heading2 Знак,2 Знак,21 Знак,22 Знак,211 Знак,l2 Знак,I2 Знак"/>
    <w:basedOn w:val="a4"/>
    <w:link w:val="21"/>
    <w:uiPriority w:val="99"/>
    <w:rsid w:val="00631A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4">
    <w:name w:val="toc 2"/>
    <w:basedOn w:val="a3"/>
    <w:next w:val="a3"/>
    <w:autoRedefine/>
    <w:uiPriority w:val="39"/>
    <w:unhideWhenUsed/>
    <w:rsid w:val="002415FF"/>
    <w:pPr>
      <w:tabs>
        <w:tab w:val="left" w:pos="426"/>
        <w:tab w:val="right" w:leader="dot" w:pos="9638"/>
      </w:tabs>
      <w:spacing w:after="100" w:line="240" w:lineRule="auto"/>
    </w:pPr>
  </w:style>
  <w:style w:type="character" w:customStyle="1" w:styleId="32">
    <w:name w:val="Заголовок 3 Знак"/>
    <w:aliases w:val="(норм. заголовок) Знак,Level 1 - 1 Знак,H3 Знак,h3 Знак,OdsKap3 Знак,OdsKap3Überschrift Знак,Gliederung3 Знак,DCX - Heading 3 Знак,Überschrift 3                                     3 Знак,Head3 Знак,3 Знак,Level 3 Head Знак,l3 Знак"/>
    <w:basedOn w:val="a4"/>
    <w:link w:val="3"/>
    <w:uiPriority w:val="99"/>
    <w:rsid w:val="00C11E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3">
    <w:name w:val="toc 3"/>
    <w:basedOn w:val="a3"/>
    <w:next w:val="a3"/>
    <w:autoRedefine/>
    <w:uiPriority w:val="39"/>
    <w:unhideWhenUsed/>
    <w:rsid w:val="002415FF"/>
    <w:pPr>
      <w:tabs>
        <w:tab w:val="left" w:pos="1320"/>
        <w:tab w:val="right" w:leader="dot" w:pos="9628"/>
      </w:tabs>
      <w:spacing w:after="100"/>
    </w:pPr>
  </w:style>
  <w:style w:type="character" w:customStyle="1" w:styleId="40">
    <w:name w:val="Заголовок 4 Знак"/>
    <w:basedOn w:val="a4"/>
    <w:link w:val="4"/>
    <w:uiPriority w:val="9"/>
    <w:rsid w:val="006909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4"/>
    <w:link w:val="5"/>
    <w:uiPriority w:val="9"/>
    <w:rsid w:val="006909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"/>
    <w:rsid w:val="0069094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4"/>
    <w:link w:val="7"/>
    <w:uiPriority w:val="9"/>
    <w:rsid w:val="006909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uiPriority w:val="9"/>
    <w:semiHidden/>
    <w:rsid w:val="006909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6909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RMarkSpisok">
    <w:name w:val="@AR_Mark_Spisok"/>
    <w:basedOn w:val="a3"/>
    <w:rsid w:val="00384948"/>
    <w:pPr>
      <w:tabs>
        <w:tab w:val="num" w:pos="1080"/>
      </w:tabs>
      <w:spacing w:after="0" w:line="240" w:lineRule="auto"/>
      <w:ind w:left="1080" w:hanging="36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Абзац списка Знак"/>
    <w:aliases w:val="Bullet List Знак,FooterText Знак,numbered Знак,UL Знак,Абзац маркированнный Знак,ТЗ список Знак,Абзац списка литеральный Знак,Абзац списка с маркерами Знак,Medium Grid 1 Accent 2 Знак,Цветной список - Акцент 11 Знак,Маркер Знак,1 Знак"/>
    <w:link w:val="a7"/>
    <w:uiPriority w:val="34"/>
    <w:qFormat/>
    <w:locked/>
    <w:rsid w:val="00F8418C"/>
    <w:rPr>
      <w:rFonts w:ascii="Arial" w:hAnsi="Arial"/>
    </w:rPr>
  </w:style>
  <w:style w:type="paragraph" w:customStyle="1" w:styleId="210">
    <w:name w:val="Маркированный список 21"/>
    <w:basedOn w:val="a3"/>
    <w:rsid w:val="000E52C7"/>
    <w:pPr>
      <w:suppressAutoHyphens/>
      <w:spacing w:after="0" w:line="276" w:lineRule="auto"/>
      <w:ind w:left="1502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Стиль1"/>
    <w:basedOn w:val="a3"/>
    <w:link w:val="1a"/>
    <w:qFormat/>
    <w:rsid w:val="000E52C7"/>
    <w:pPr>
      <w:numPr>
        <w:numId w:val="2"/>
      </w:numPr>
      <w:autoSpaceDE w:val="0"/>
      <w:autoSpaceDN w:val="0"/>
      <w:adjustRightInd w:val="0"/>
      <w:spacing w:after="19" w:line="240" w:lineRule="auto"/>
    </w:pPr>
    <w:rPr>
      <w:rFonts w:ascii="Times New Roman" w:hAnsi="Times New Roman" w:cs="Times New Roman"/>
      <w:color w:val="000000"/>
      <w:sz w:val="24"/>
      <w:szCs w:val="28"/>
    </w:rPr>
  </w:style>
  <w:style w:type="character" w:customStyle="1" w:styleId="1a">
    <w:name w:val="Стиль1 Знак"/>
    <w:basedOn w:val="a4"/>
    <w:link w:val="16"/>
    <w:rsid w:val="000E52C7"/>
    <w:rPr>
      <w:rFonts w:ascii="Times New Roman" w:hAnsi="Times New Roman" w:cs="Times New Roman"/>
      <w:color w:val="000000"/>
      <w:sz w:val="24"/>
      <w:szCs w:val="28"/>
    </w:rPr>
  </w:style>
  <w:style w:type="paragraph" w:customStyle="1" w:styleId="G5">
    <w:name w:val="@G5.МаркСписок"/>
    <w:basedOn w:val="a3"/>
    <w:qFormat/>
    <w:rsid w:val="002E01B3"/>
    <w:pPr>
      <w:numPr>
        <w:numId w:val="3"/>
      </w:numPr>
      <w:spacing w:after="0" w:line="360" w:lineRule="auto"/>
      <w:jc w:val="left"/>
    </w:pPr>
    <w:rPr>
      <w:rFonts w:asciiTheme="minorHAnsi" w:eastAsia="Times New Roman" w:hAnsiTheme="minorHAnsi" w:cs="Times New Roman"/>
      <w:sz w:val="24"/>
      <w:szCs w:val="24"/>
      <w:lang w:val="en-US"/>
    </w:rPr>
  </w:style>
  <w:style w:type="paragraph" w:styleId="af7">
    <w:name w:val="Body Text"/>
    <w:aliases w:val="Заг1,BO,ID,body indent,ändrad, ändrad,EHPT,Body Text2,body text,bt,heading_txt,bodytxy2,t,subtitle2,Orig Qstn,Original Question,doc1,Block text,CV Body Text,BODY TEXT,bul,heading3,3 indent,heading31,body text1,3 indent1,heading32"/>
    <w:basedOn w:val="a3"/>
    <w:link w:val="af8"/>
    <w:rsid w:val="006456FA"/>
    <w:pPr>
      <w:spacing w:after="120" w:line="240" w:lineRule="auto"/>
      <w:ind w:firstLine="708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 Знак"/>
    <w:aliases w:val="Заг1 Знак,BO Знак,ID Знак,body indent Знак,ändrad Знак, ändrad Знак,EHPT Знак,Body Text2 Знак,body text Знак,bt Знак,heading_txt Знак,bodytxy2 Знак,t Знак,subtitle2 Знак,Orig Qstn Знак,Original Question Знак,doc1 Знак,Block text Знак"/>
    <w:basedOn w:val="a4"/>
    <w:link w:val="af7"/>
    <w:rsid w:val="006456F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Title"/>
    <w:basedOn w:val="a3"/>
    <w:link w:val="afa"/>
    <w:uiPriority w:val="10"/>
    <w:qFormat/>
    <w:rsid w:val="006456FA"/>
    <w:pPr>
      <w:spacing w:before="240" w:after="240" w:line="240" w:lineRule="auto"/>
      <w:jc w:val="center"/>
      <w:outlineLvl w:val="0"/>
    </w:pPr>
    <w:rPr>
      <w:rFonts w:eastAsia="Times New Roman" w:cs="Times New Roman"/>
      <w:b/>
      <w:color w:val="000000"/>
      <w:kern w:val="28"/>
      <w:sz w:val="36"/>
      <w:szCs w:val="20"/>
      <w:lang w:eastAsia="ru-RU"/>
    </w:rPr>
  </w:style>
  <w:style w:type="character" w:customStyle="1" w:styleId="afa">
    <w:name w:val="Заголовок Знак"/>
    <w:basedOn w:val="a4"/>
    <w:link w:val="af9"/>
    <w:uiPriority w:val="10"/>
    <w:rsid w:val="006456FA"/>
    <w:rPr>
      <w:rFonts w:ascii="Arial" w:eastAsia="Times New Roman" w:hAnsi="Arial" w:cs="Times New Roman"/>
      <w:b/>
      <w:color w:val="000000"/>
      <w:kern w:val="28"/>
      <w:sz w:val="36"/>
      <w:szCs w:val="20"/>
      <w:lang w:eastAsia="ru-RU"/>
    </w:rPr>
  </w:style>
  <w:style w:type="paragraph" w:styleId="30">
    <w:name w:val="List Bullet 3"/>
    <w:basedOn w:val="a3"/>
    <w:rsid w:val="006456FA"/>
    <w:pPr>
      <w:numPr>
        <w:numId w:val="4"/>
      </w:numPr>
      <w:spacing w:after="120" w:line="240" w:lineRule="auto"/>
      <w:ind w:left="1077" w:hanging="35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0">
    <w:name w:val="List Bullet 2"/>
    <w:basedOn w:val="a3"/>
    <w:uiPriority w:val="99"/>
    <w:rsid w:val="006456FA"/>
    <w:pPr>
      <w:numPr>
        <w:numId w:val="5"/>
      </w:num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">
    <w:name w:val="List Number"/>
    <w:basedOn w:val="a3"/>
    <w:uiPriority w:val="99"/>
    <w:qFormat/>
    <w:rsid w:val="006456FA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caption"/>
    <w:basedOn w:val="a3"/>
    <w:next w:val="af7"/>
    <w:link w:val="afc"/>
    <w:uiPriority w:val="35"/>
    <w:qFormat/>
    <w:rsid w:val="006456FA"/>
    <w:pPr>
      <w:spacing w:after="120" w:line="240" w:lineRule="auto"/>
      <w:jc w:val="center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d">
    <w:name w:val="Document Map"/>
    <w:basedOn w:val="a3"/>
    <w:link w:val="afe"/>
    <w:semiHidden/>
    <w:rsid w:val="006456FA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afe">
    <w:name w:val="Схема документа Знак"/>
    <w:basedOn w:val="a4"/>
    <w:link w:val="afd"/>
    <w:semiHidden/>
    <w:rsid w:val="006456FA"/>
    <w:rPr>
      <w:rFonts w:ascii="Tahoma" w:eastAsia="Times New Roman" w:hAnsi="Tahoma" w:cs="Tahoma"/>
      <w:color w:val="000000"/>
      <w:sz w:val="20"/>
      <w:szCs w:val="20"/>
      <w:shd w:val="clear" w:color="auto" w:fill="000080"/>
      <w:lang w:eastAsia="ru-RU"/>
    </w:rPr>
  </w:style>
  <w:style w:type="paragraph" w:customStyle="1" w:styleId="aff">
    <w:name w:val="Знак Знак"/>
    <w:basedOn w:val="a3"/>
    <w:rsid w:val="006456FA"/>
    <w:pPr>
      <w:spacing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CharChar">
    <w:name w:val="Знак Знак Char Char Знак Знак"/>
    <w:basedOn w:val="a3"/>
    <w:rsid w:val="006456FA"/>
    <w:pPr>
      <w:spacing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character" w:styleId="aff0">
    <w:name w:val="page number"/>
    <w:basedOn w:val="a4"/>
    <w:rsid w:val="006456FA"/>
    <w:rPr>
      <w:rFonts w:ascii="Arial" w:hAnsi="Arial"/>
      <w:i/>
      <w:sz w:val="24"/>
    </w:rPr>
  </w:style>
  <w:style w:type="paragraph" w:customStyle="1" w:styleId="1b">
    <w:name w:val="Нижний колонтитул1"/>
    <w:basedOn w:val="af3"/>
    <w:autoRedefine/>
    <w:rsid w:val="006456FA"/>
    <w:pPr>
      <w:tabs>
        <w:tab w:val="clear" w:pos="4677"/>
        <w:tab w:val="clear" w:pos="9355"/>
        <w:tab w:val="center" w:pos="4153"/>
        <w:tab w:val="right" w:pos="8306"/>
      </w:tabs>
      <w:ind w:left="57"/>
    </w:pPr>
    <w:rPr>
      <w:rFonts w:eastAsia="Times New Roman" w:cs="Times New Roman"/>
      <w:i/>
      <w:color w:val="000000"/>
      <w:sz w:val="18"/>
      <w:szCs w:val="20"/>
    </w:rPr>
  </w:style>
  <w:style w:type="paragraph" w:customStyle="1" w:styleId="25">
    <w:name w:val="Нижний колонтитул 2"/>
    <w:basedOn w:val="af3"/>
    <w:autoRedefine/>
    <w:rsid w:val="006456FA"/>
    <w:pPr>
      <w:tabs>
        <w:tab w:val="clear" w:pos="4677"/>
        <w:tab w:val="clear" w:pos="9355"/>
        <w:tab w:val="center" w:pos="4153"/>
        <w:tab w:val="right" w:pos="8306"/>
      </w:tabs>
      <w:ind w:left="113" w:right="113"/>
      <w:jc w:val="center"/>
    </w:pPr>
    <w:rPr>
      <w:rFonts w:eastAsia="Times New Roman" w:cs="Times New Roman"/>
      <w:i/>
      <w:color w:val="000000"/>
      <w:sz w:val="24"/>
      <w:szCs w:val="20"/>
    </w:rPr>
  </w:style>
  <w:style w:type="paragraph" w:customStyle="1" w:styleId="34">
    <w:name w:val="Нижний колонтитул 3"/>
    <w:basedOn w:val="25"/>
    <w:autoRedefine/>
    <w:rsid w:val="006456FA"/>
    <w:rPr>
      <w:sz w:val="18"/>
    </w:rPr>
  </w:style>
  <w:style w:type="paragraph" w:customStyle="1" w:styleId="CharCharCharChar">
    <w:name w:val="Знак Знак Char Char Char Char"/>
    <w:basedOn w:val="a3"/>
    <w:rsid w:val="006456FA"/>
    <w:pPr>
      <w:spacing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styleId="aff1">
    <w:name w:val="Revision"/>
    <w:hidden/>
    <w:uiPriority w:val="99"/>
    <w:semiHidden/>
    <w:rsid w:val="0064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Стиль11"/>
    <w:rsid w:val="006456FA"/>
    <w:pPr>
      <w:numPr>
        <w:numId w:val="8"/>
      </w:numPr>
    </w:pPr>
  </w:style>
  <w:style w:type="numbering" w:customStyle="1" w:styleId="2">
    <w:name w:val="Стиль2"/>
    <w:rsid w:val="006456FA"/>
    <w:pPr>
      <w:numPr>
        <w:numId w:val="9"/>
      </w:numPr>
    </w:pPr>
  </w:style>
  <w:style w:type="character" w:customStyle="1" w:styleId="apple-style-span">
    <w:name w:val="apple-style-span"/>
    <w:basedOn w:val="a4"/>
    <w:rsid w:val="006456FA"/>
  </w:style>
  <w:style w:type="character" w:customStyle="1" w:styleId="apple-converted-space">
    <w:name w:val="apple-converted-space"/>
    <w:basedOn w:val="a4"/>
    <w:rsid w:val="006456FA"/>
  </w:style>
  <w:style w:type="paragraph" w:customStyle="1" w:styleId="listparagraph">
    <w:name w:val="listparagraph"/>
    <w:basedOn w:val="a3"/>
    <w:rsid w:val="006456F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tab-span">
    <w:name w:val="apple-tab-span"/>
    <w:basedOn w:val="a4"/>
    <w:rsid w:val="006456FA"/>
  </w:style>
  <w:style w:type="paragraph" w:styleId="aff2">
    <w:name w:val="Normal (Web)"/>
    <w:basedOn w:val="a3"/>
    <w:uiPriority w:val="99"/>
    <w:unhideWhenUsed/>
    <w:rsid w:val="006456FA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f3">
    <w:name w:val="footnote text"/>
    <w:basedOn w:val="a3"/>
    <w:link w:val="aff4"/>
    <w:uiPriority w:val="99"/>
    <w:rsid w:val="006456F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4">
    <w:name w:val="Текст сноски Знак"/>
    <w:basedOn w:val="a4"/>
    <w:link w:val="aff3"/>
    <w:uiPriority w:val="99"/>
    <w:rsid w:val="006456F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5">
    <w:name w:val="footnote reference"/>
    <w:basedOn w:val="a4"/>
    <w:rsid w:val="006456FA"/>
    <w:rPr>
      <w:vertAlign w:val="superscript"/>
    </w:rPr>
  </w:style>
  <w:style w:type="character" w:styleId="aff6">
    <w:name w:val="FollowedHyperlink"/>
    <w:basedOn w:val="a4"/>
    <w:uiPriority w:val="99"/>
    <w:rsid w:val="006456FA"/>
    <w:rPr>
      <w:color w:val="954F72" w:themeColor="followedHyperlink"/>
      <w:u w:val="single"/>
    </w:rPr>
  </w:style>
  <w:style w:type="paragraph" w:styleId="a0">
    <w:name w:val="List Bullet"/>
    <w:basedOn w:val="a3"/>
    <w:uiPriority w:val="99"/>
    <w:rsid w:val="006456FA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6">
    <w:name w:val="List Number 2"/>
    <w:basedOn w:val="a3"/>
    <w:qFormat/>
    <w:rsid w:val="006456FA"/>
    <w:pPr>
      <w:tabs>
        <w:tab w:val="num" w:pos="0"/>
      </w:tabs>
      <w:spacing w:after="120" w:line="240" w:lineRule="auto"/>
      <w:ind w:left="851" w:hanging="426"/>
    </w:pPr>
    <w:rPr>
      <w:rFonts w:ascii="Verdana" w:eastAsia="Batang" w:hAnsi="Verdana" w:cs="Times New Roman"/>
      <w:color w:val="000000"/>
      <w:sz w:val="18"/>
      <w:szCs w:val="18"/>
      <w:lang w:eastAsia="ru-RU"/>
    </w:rPr>
  </w:style>
  <w:style w:type="character" w:styleId="aff7">
    <w:name w:val="Placeholder Text"/>
    <w:basedOn w:val="a4"/>
    <w:uiPriority w:val="99"/>
    <w:semiHidden/>
    <w:rsid w:val="006456FA"/>
    <w:rPr>
      <w:color w:val="808080"/>
    </w:rPr>
  </w:style>
  <w:style w:type="paragraph" w:customStyle="1" w:styleId="Remark">
    <w:name w:val="Remark"/>
    <w:basedOn w:val="a3"/>
    <w:rsid w:val="006456FA"/>
    <w:pPr>
      <w:spacing w:after="60" w:line="240" w:lineRule="auto"/>
    </w:pPr>
    <w:rPr>
      <w:rFonts w:eastAsia="Times New Roman" w:cs="Times New Roman"/>
      <w:i/>
      <w:color w:val="000000"/>
      <w:szCs w:val="20"/>
      <w:lang w:eastAsia="ru-RU"/>
    </w:rPr>
  </w:style>
  <w:style w:type="paragraph" w:customStyle="1" w:styleId="CharChar0">
    <w:name w:val="Char Char"/>
    <w:basedOn w:val="a3"/>
    <w:rsid w:val="006456FA"/>
    <w:pPr>
      <w:spacing w:line="240" w:lineRule="exact"/>
    </w:pPr>
    <w:rPr>
      <w:rFonts w:ascii="Verdana" w:hAnsi="Verdana" w:cs="Times New Roman"/>
      <w:color w:val="000000"/>
      <w:sz w:val="24"/>
      <w:szCs w:val="24"/>
      <w:lang w:eastAsia="ru-RU"/>
    </w:rPr>
  </w:style>
  <w:style w:type="paragraph" w:customStyle="1" w:styleId="zag3">
    <w:name w:val="zag3"/>
    <w:basedOn w:val="a3"/>
    <w:rsid w:val="006456FA"/>
    <w:pPr>
      <w:spacing w:before="240" w:after="240" w:line="360" w:lineRule="auto"/>
      <w:jc w:val="center"/>
    </w:pPr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descriptionid1siteid35">
    <w:name w:val="descriptionid1siteid35"/>
    <w:basedOn w:val="a4"/>
    <w:rsid w:val="006456FA"/>
  </w:style>
  <w:style w:type="paragraph" w:customStyle="1" w:styleId="aff8">
    <w:name w:val="Информация об изменениях"/>
    <w:basedOn w:val="a3"/>
    <w:next w:val="a3"/>
    <w:uiPriority w:val="99"/>
    <w:rsid w:val="006456FA"/>
    <w:pPr>
      <w:autoSpaceDE w:val="0"/>
      <w:autoSpaceDN w:val="0"/>
      <w:adjustRightInd w:val="0"/>
      <w:spacing w:before="180" w:after="0" w:line="240" w:lineRule="auto"/>
      <w:ind w:left="360" w:right="360"/>
    </w:pPr>
    <w:rPr>
      <w:rFonts w:eastAsia="Times New Roman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f9">
    <w:name w:val="Подзаголовок для информации об изменениях"/>
    <w:basedOn w:val="a3"/>
    <w:next w:val="a3"/>
    <w:uiPriority w:val="99"/>
    <w:rsid w:val="006456FA"/>
    <w:pPr>
      <w:autoSpaceDE w:val="0"/>
      <w:autoSpaceDN w:val="0"/>
      <w:adjustRightInd w:val="0"/>
      <w:spacing w:after="0" w:line="240" w:lineRule="auto"/>
      <w:ind w:firstLine="720"/>
    </w:pPr>
    <w:rPr>
      <w:rFonts w:eastAsia="Times New Roman" w:cs="Arial"/>
      <w:b/>
      <w:bCs/>
      <w:color w:val="353842"/>
      <w:sz w:val="18"/>
      <w:szCs w:val="18"/>
      <w:lang w:eastAsia="ru-RU"/>
    </w:rPr>
  </w:style>
  <w:style w:type="paragraph" w:customStyle="1" w:styleId="affa">
    <w:name w:val="Знак"/>
    <w:basedOn w:val="a3"/>
    <w:rsid w:val="006456FA"/>
    <w:pPr>
      <w:spacing w:line="240" w:lineRule="exact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character" w:styleId="affb">
    <w:name w:val="Strong"/>
    <w:basedOn w:val="a4"/>
    <w:uiPriority w:val="22"/>
    <w:qFormat/>
    <w:rsid w:val="006456FA"/>
    <w:rPr>
      <w:b/>
      <w:bCs/>
    </w:rPr>
  </w:style>
  <w:style w:type="paragraph" w:customStyle="1" w:styleId="phNormal">
    <w:name w:val="ph_Normal"/>
    <w:basedOn w:val="a3"/>
    <w:qFormat/>
    <w:rsid w:val="006456FA"/>
    <w:pPr>
      <w:spacing w:before="120" w:after="0" w:line="360" w:lineRule="auto"/>
      <w:ind w:left="567" w:firstLine="85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DMainTitleText">
    <w:name w:val="DD_Main_Title_Text"/>
    <w:basedOn w:val="13"/>
    <w:next w:val="a3"/>
    <w:link w:val="DDMainTitleText0"/>
    <w:qFormat/>
    <w:rsid w:val="006456FA"/>
    <w:pPr>
      <w:numPr>
        <w:numId w:val="11"/>
      </w:numPr>
      <w:tabs>
        <w:tab w:val="left" w:pos="720"/>
      </w:tabs>
      <w:spacing w:before="480" w:line="240" w:lineRule="auto"/>
      <w:jc w:val="left"/>
    </w:pPr>
    <w:rPr>
      <w:rFonts w:ascii="Calibri" w:eastAsia="Times New Roman" w:hAnsi="Calibri" w:cs="Times New Roman"/>
      <w:noProof/>
      <w:color w:val="009999"/>
      <w:sz w:val="36"/>
      <w:szCs w:val="36"/>
      <w:lang w:eastAsia="ru-RU"/>
    </w:rPr>
  </w:style>
  <w:style w:type="character" w:customStyle="1" w:styleId="DDMainTitleText0">
    <w:name w:val="DD_Main_Title_Text Знак"/>
    <w:link w:val="DDMainTitleText"/>
    <w:rsid w:val="006456FA"/>
    <w:rPr>
      <w:rFonts w:ascii="Calibri" w:eastAsia="Times New Roman" w:hAnsi="Calibri" w:cs="Times New Roman"/>
      <w:noProof/>
      <w:color w:val="009999"/>
      <w:sz w:val="36"/>
      <w:szCs w:val="36"/>
      <w:lang w:eastAsia="ru-RU"/>
    </w:rPr>
  </w:style>
  <w:style w:type="paragraph" w:customStyle="1" w:styleId="DDSubTitleText">
    <w:name w:val="DD_SubTitle_Text"/>
    <w:next w:val="a3"/>
    <w:autoRedefine/>
    <w:qFormat/>
    <w:rsid w:val="006456FA"/>
    <w:pPr>
      <w:numPr>
        <w:ilvl w:val="1"/>
        <w:numId w:val="11"/>
      </w:numPr>
      <w:spacing w:before="360" w:after="120" w:line="240" w:lineRule="auto"/>
    </w:pPr>
    <w:rPr>
      <w:rFonts w:ascii="Calibri" w:eastAsia="Calibri" w:hAnsi="Calibri" w:cs="Times New Roman"/>
      <w:color w:val="009999"/>
      <w:sz w:val="32"/>
      <w:szCs w:val="26"/>
    </w:rPr>
  </w:style>
  <w:style w:type="paragraph" w:customStyle="1" w:styleId="DDSub-subTitleText">
    <w:name w:val="DD_Sub-subTitle_Text"/>
    <w:basedOn w:val="a3"/>
    <w:qFormat/>
    <w:rsid w:val="006456FA"/>
    <w:pPr>
      <w:numPr>
        <w:ilvl w:val="2"/>
        <w:numId w:val="11"/>
      </w:numPr>
      <w:tabs>
        <w:tab w:val="left" w:pos="720"/>
      </w:tabs>
      <w:spacing w:before="240" w:after="0" w:line="240" w:lineRule="auto"/>
      <w:jc w:val="left"/>
    </w:pPr>
    <w:rPr>
      <w:rFonts w:ascii="Calibri" w:eastAsia="Times New Roman" w:hAnsi="Calibri" w:cs="Times New Roman"/>
      <w:b/>
      <w:color w:val="006C69"/>
      <w:sz w:val="24"/>
      <w:szCs w:val="24"/>
      <w:lang w:eastAsia="ru-RU"/>
    </w:rPr>
  </w:style>
  <w:style w:type="paragraph" w:customStyle="1" w:styleId="affc">
    <w:name w:val="_Основной с красной строки"/>
    <w:basedOn w:val="a3"/>
    <w:link w:val="affd"/>
    <w:qFormat/>
    <w:rsid w:val="006456FA"/>
    <w:pPr>
      <w:spacing w:after="0" w:line="3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3"/>
    <w:rsid w:val="006456FA"/>
    <w:pPr>
      <w:numPr>
        <w:numId w:val="12"/>
      </w:numPr>
      <w:spacing w:after="12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Стиль: Заголовок 1"/>
    <w:basedOn w:val="a3"/>
    <w:link w:val="1c"/>
    <w:uiPriority w:val="99"/>
    <w:rsid w:val="006456FA"/>
    <w:pPr>
      <w:widowControl w:val="0"/>
      <w:numPr>
        <w:numId w:val="13"/>
      </w:numPr>
      <w:shd w:val="clear" w:color="auto" w:fill="FFFFFF"/>
      <w:tabs>
        <w:tab w:val="left" w:pos="1080"/>
      </w:tabs>
      <w:autoSpaceDE w:val="0"/>
      <w:autoSpaceDN w:val="0"/>
      <w:adjustRightInd w:val="0"/>
      <w:spacing w:before="240" w:after="120" w:line="240" w:lineRule="auto"/>
      <w:jc w:val="left"/>
      <w:outlineLvl w:val="0"/>
    </w:pPr>
    <w:rPr>
      <w:rFonts w:ascii="Times New Roman" w:eastAsia="MS Mincho" w:hAnsi="Times New Roman" w:cs="Times New Roman"/>
      <w:b/>
      <w:bCs/>
      <w:color w:val="000000"/>
      <w:spacing w:val="-2"/>
      <w:sz w:val="32"/>
      <w:szCs w:val="32"/>
      <w:lang w:eastAsia="ja-JP"/>
    </w:rPr>
  </w:style>
  <w:style w:type="character" w:customStyle="1" w:styleId="1c">
    <w:name w:val="Стиль: Заголовок 1 Знак"/>
    <w:link w:val="15"/>
    <w:uiPriority w:val="99"/>
    <w:locked/>
    <w:rsid w:val="006456FA"/>
    <w:rPr>
      <w:rFonts w:ascii="Times New Roman" w:eastAsia="MS Mincho" w:hAnsi="Times New Roman" w:cs="Times New Roman"/>
      <w:b/>
      <w:bCs/>
      <w:color w:val="000000"/>
      <w:spacing w:val="-2"/>
      <w:sz w:val="32"/>
      <w:szCs w:val="32"/>
      <w:shd w:val="clear" w:color="auto" w:fill="FFFFFF"/>
      <w:lang w:eastAsia="ja-JP"/>
    </w:rPr>
  </w:style>
  <w:style w:type="character" w:customStyle="1" w:styleId="110">
    <w:name w:val="Знак Знак11"/>
    <w:rsid w:val="006456FA"/>
    <w:rPr>
      <w:noProof w:val="0"/>
      <w:sz w:val="28"/>
      <w:szCs w:val="28"/>
      <w:lang w:val="ru-RU" w:eastAsia="ru-RU" w:bidi="ar-SA"/>
    </w:rPr>
  </w:style>
  <w:style w:type="paragraph" w:customStyle="1" w:styleId="ImportWordListStyleDefinition1532104735">
    <w:name w:val="Import Word List Style Definition 1532104735"/>
    <w:autoRedefine/>
    <w:uiPriority w:val="99"/>
    <w:rsid w:val="006456FA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-11">
    <w:name w:val="Таблица-сетка 1 светлая1"/>
    <w:basedOn w:val="a5"/>
    <w:uiPriority w:val="46"/>
    <w:rsid w:val="006456F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e">
    <w:name w:val="Subtitle"/>
    <w:basedOn w:val="a3"/>
    <w:next w:val="a3"/>
    <w:link w:val="afff"/>
    <w:uiPriority w:val="11"/>
    <w:qFormat/>
    <w:rsid w:val="006456FA"/>
    <w:pPr>
      <w:numPr>
        <w:ilvl w:val="1"/>
      </w:numPr>
      <w:spacing w:line="240" w:lineRule="auto"/>
      <w:ind w:firstLine="709"/>
    </w:pPr>
    <w:rPr>
      <w:rFonts w:asciiTheme="minorHAnsi" w:eastAsiaTheme="minorEastAsia" w:hAnsiTheme="minorHAnsi"/>
      <w:color w:val="5A5A5A" w:themeColor="text1" w:themeTint="A5"/>
      <w:spacing w:val="15"/>
      <w:lang w:eastAsia="ru-RU"/>
    </w:rPr>
  </w:style>
  <w:style w:type="character" w:customStyle="1" w:styleId="afff">
    <w:name w:val="Подзаголовок Знак"/>
    <w:basedOn w:val="a4"/>
    <w:link w:val="affe"/>
    <w:uiPriority w:val="11"/>
    <w:rsid w:val="006456FA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c">
    <w:name w:val="Название объекта Знак"/>
    <w:link w:val="afb"/>
    <w:uiPriority w:val="35"/>
    <w:rsid w:val="006456FA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table" w:customStyle="1" w:styleId="-12">
    <w:name w:val="Таблица-сетка 1 светлая2"/>
    <w:basedOn w:val="a5"/>
    <w:uiPriority w:val="46"/>
    <w:rsid w:val="006456F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link w:val="Default0"/>
    <w:rsid w:val="006456F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fff0">
    <w:name w:val="АИЖК_Основной текстовый абзац"/>
    <w:basedOn w:val="a3"/>
    <w:link w:val="Char"/>
    <w:qFormat/>
    <w:rsid w:val="006456FA"/>
    <w:pPr>
      <w:spacing w:after="0" w:line="240" w:lineRule="auto"/>
      <w:ind w:firstLine="432"/>
    </w:pPr>
    <w:rPr>
      <w:rFonts w:eastAsia="Times New Roman" w:cs="Times New Roman"/>
      <w:sz w:val="20"/>
      <w:szCs w:val="20"/>
      <w:lang w:eastAsia="ru-RU"/>
    </w:rPr>
  </w:style>
  <w:style w:type="character" w:customStyle="1" w:styleId="Char">
    <w:name w:val="АИЖК_Основной текстовый абзац Char"/>
    <w:link w:val="afff0"/>
    <w:locked/>
    <w:rsid w:val="006456FA"/>
    <w:rPr>
      <w:rFonts w:ascii="Arial" w:eastAsia="Times New Roman" w:hAnsi="Arial" w:cs="Times New Roman"/>
      <w:sz w:val="20"/>
      <w:szCs w:val="20"/>
      <w:lang w:eastAsia="ru-RU"/>
    </w:rPr>
  </w:style>
  <w:style w:type="paragraph" w:styleId="afff1">
    <w:name w:val="No Spacing"/>
    <w:link w:val="afff2"/>
    <w:uiPriority w:val="1"/>
    <w:qFormat/>
    <w:rsid w:val="006456FA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2Indent2">
    <w:name w:val="Маркированный список 2.Indent 2"/>
    <w:basedOn w:val="a3"/>
    <w:rsid w:val="006456FA"/>
    <w:pPr>
      <w:spacing w:before="60" w:after="60" w:line="240" w:lineRule="auto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51">
    <w:name w:val="Основной текст (5)_"/>
    <w:link w:val="52"/>
    <w:uiPriority w:val="99"/>
    <w:locked/>
    <w:rsid w:val="006456FA"/>
    <w:rPr>
      <w:b/>
      <w:shd w:val="clear" w:color="auto" w:fill="FFFFFF"/>
    </w:rPr>
  </w:style>
  <w:style w:type="paragraph" w:customStyle="1" w:styleId="52">
    <w:name w:val="Основной текст (5)"/>
    <w:basedOn w:val="a3"/>
    <w:link w:val="51"/>
    <w:uiPriority w:val="99"/>
    <w:rsid w:val="006456FA"/>
    <w:pPr>
      <w:widowControl w:val="0"/>
      <w:shd w:val="clear" w:color="auto" w:fill="FFFFFF"/>
      <w:spacing w:after="0" w:line="398" w:lineRule="exact"/>
      <w:ind w:hanging="1980"/>
      <w:jc w:val="left"/>
    </w:pPr>
    <w:rPr>
      <w:rFonts w:asciiTheme="minorHAnsi" w:hAnsiTheme="minorHAnsi"/>
      <w:b/>
    </w:rPr>
  </w:style>
  <w:style w:type="character" w:styleId="afff3">
    <w:name w:val="Intense Emphasis"/>
    <w:basedOn w:val="a4"/>
    <w:uiPriority w:val="21"/>
    <w:qFormat/>
    <w:rsid w:val="006456FA"/>
    <w:rPr>
      <w:i/>
      <w:iCs/>
      <w:color w:val="5B9BD5" w:themeColor="accent1"/>
    </w:rPr>
  </w:style>
  <w:style w:type="character" w:customStyle="1" w:styleId="CharStyle5">
    <w:name w:val="Char Style 5"/>
    <w:basedOn w:val="a4"/>
    <w:link w:val="Style4"/>
    <w:rsid w:val="006456FA"/>
    <w:rPr>
      <w:rFonts w:ascii="Arial" w:eastAsia="Arial" w:hAnsi="Arial" w:cs="Arial"/>
      <w:spacing w:val="-1"/>
      <w:shd w:val="clear" w:color="auto" w:fill="FFFFFF"/>
    </w:rPr>
  </w:style>
  <w:style w:type="paragraph" w:customStyle="1" w:styleId="Style4">
    <w:name w:val="Style 4"/>
    <w:basedOn w:val="a3"/>
    <w:link w:val="CharStyle5"/>
    <w:rsid w:val="006456FA"/>
    <w:pPr>
      <w:widowControl w:val="0"/>
      <w:shd w:val="clear" w:color="auto" w:fill="FFFFFF"/>
      <w:spacing w:before="240" w:after="240" w:line="0" w:lineRule="atLeast"/>
      <w:ind w:hanging="380"/>
    </w:pPr>
    <w:rPr>
      <w:rFonts w:eastAsia="Arial" w:cs="Arial"/>
      <w:spacing w:val="-1"/>
    </w:rPr>
  </w:style>
  <w:style w:type="paragraph" w:customStyle="1" w:styleId="ConsPlusNormal">
    <w:name w:val="ConsPlusNormal"/>
    <w:rsid w:val="006456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">
    <w:name w:val="Cписок_нум_многоур"/>
    <w:basedOn w:val="a3"/>
    <w:autoRedefine/>
    <w:rsid w:val="006456FA"/>
    <w:pPr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">
    <w:name w:val="Cписок_нум_многоур1"/>
    <w:basedOn w:val="a"/>
    <w:autoRedefine/>
    <w:rsid w:val="006456FA"/>
    <w:pPr>
      <w:numPr>
        <w:numId w:val="0"/>
      </w:numPr>
      <w:tabs>
        <w:tab w:val="num" w:pos="360"/>
      </w:tabs>
      <w:spacing w:after="0" w:line="288" w:lineRule="auto"/>
      <w:ind w:left="360" w:hanging="360"/>
    </w:pPr>
    <w:rPr>
      <w:color w:val="auto"/>
      <w:szCs w:val="20"/>
    </w:rPr>
  </w:style>
  <w:style w:type="character" w:styleId="afff4">
    <w:name w:val="Book Title"/>
    <w:basedOn w:val="a4"/>
    <w:uiPriority w:val="33"/>
    <w:qFormat/>
    <w:rsid w:val="006456FA"/>
    <w:rPr>
      <w:b/>
      <w:bCs/>
      <w:smallCaps/>
      <w:spacing w:val="5"/>
    </w:rPr>
  </w:style>
  <w:style w:type="character" w:customStyle="1" w:styleId="111">
    <w:name w:val="Стиль11 Знак"/>
    <w:basedOn w:val="50"/>
    <w:rsid w:val="006456FA"/>
    <w:rPr>
      <w:rFonts w:ascii="Times New Roman" w:eastAsiaTheme="majorEastAsia" w:hAnsi="Times New Roman" w:cstheme="majorBidi"/>
      <w:b/>
      <w:color w:val="2E74B5" w:themeColor="accent1" w:themeShade="BF"/>
      <w:sz w:val="24"/>
    </w:rPr>
  </w:style>
  <w:style w:type="paragraph" w:customStyle="1" w:styleId="47">
    <w:name w:val="Стиль 4.7.#"/>
    <w:basedOn w:val="6"/>
    <w:link w:val="470"/>
    <w:qFormat/>
    <w:rsid w:val="006456FA"/>
    <w:pPr>
      <w:keepNext w:val="0"/>
      <w:numPr>
        <w:numId w:val="15"/>
      </w:numPr>
      <w:spacing w:before="200" w:after="60" w:line="240" w:lineRule="auto"/>
      <w:ind w:left="426"/>
    </w:pPr>
    <w:rPr>
      <w:rFonts w:ascii="Times New Roman" w:hAnsi="Times New Roman"/>
      <w:iCs/>
      <w:sz w:val="24"/>
    </w:rPr>
  </w:style>
  <w:style w:type="character" w:customStyle="1" w:styleId="470">
    <w:name w:val="Стиль 4.7.# Знак"/>
    <w:basedOn w:val="60"/>
    <w:link w:val="47"/>
    <w:rsid w:val="006456FA"/>
    <w:rPr>
      <w:rFonts w:ascii="Times New Roman" w:eastAsiaTheme="majorEastAsia" w:hAnsi="Times New Roman" w:cstheme="majorBidi"/>
      <w:iCs/>
      <w:color w:val="1F4D78" w:themeColor="accent1" w:themeShade="7F"/>
      <w:sz w:val="24"/>
    </w:rPr>
  </w:style>
  <w:style w:type="paragraph" w:customStyle="1" w:styleId="1d">
    <w:name w:val="Абзац списка1"/>
    <w:basedOn w:val="a3"/>
    <w:qFormat/>
    <w:rsid w:val="006456FA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3"/>
    <w:link w:val="1e"/>
    <w:uiPriority w:val="99"/>
    <w:rsid w:val="006456FA"/>
    <w:pPr>
      <w:tabs>
        <w:tab w:val="num" w:pos="851"/>
        <w:tab w:val="left" w:pos="1134"/>
      </w:tabs>
      <w:spacing w:after="0" w:line="360" w:lineRule="auto"/>
      <w:ind w:left="851" w:hanging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e">
    <w:name w:val="Пункт Знак1"/>
    <w:basedOn w:val="a4"/>
    <w:link w:val="afff5"/>
    <w:uiPriority w:val="99"/>
    <w:rsid w:val="00645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">
    <w:name w:val="! заг 1"/>
    <w:basedOn w:val="19"/>
    <w:qFormat/>
    <w:rsid w:val="006456FA"/>
    <w:pPr>
      <w:tabs>
        <w:tab w:val="left" w:pos="-2268"/>
        <w:tab w:val="left" w:pos="-1985"/>
        <w:tab w:val="left" w:pos="426"/>
        <w:tab w:val="left" w:pos="480"/>
        <w:tab w:val="right" w:pos="9061"/>
        <w:tab w:val="right" w:leader="dot" w:pos="9923"/>
      </w:tabs>
      <w:spacing w:after="0" w:line="264" w:lineRule="auto"/>
      <w:ind w:left="426" w:firstLine="48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fff6">
    <w:name w:val="Emphasis"/>
    <w:basedOn w:val="a4"/>
    <w:uiPriority w:val="20"/>
    <w:qFormat/>
    <w:rsid w:val="006456FA"/>
    <w:rPr>
      <w:i/>
      <w:iCs/>
    </w:rPr>
  </w:style>
  <w:style w:type="paragraph" w:customStyle="1" w:styleId="afff7">
    <w:name w:val="Основная часть"/>
    <w:basedOn w:val="a3"/>
    <w:link w:val="1f0"/>
    <w:rsid w:val="006456FA"/>
    <w:pPr>
      <w:spacing w:after="0" w:line="276" w:lineRule="auto"/>
      <w:ind w:firstLine="56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f0">
    <w:name w:val="Основная часть Знак1"/>
    <w:link w:val="afff7"/>
    <w:rsid w:val="006456F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2">
    <w:name w:val="маркер"/>
    <w:basedOn w:val="a3"/>
    <w:next w:val="a3"/>
    <w:rsid w:val="006456FA"/>
    <w:pPr>
      <w:numPr>
        <w:numId w:val="16"/>
      </w:numPr>
      <w:spacing w:after="0" w:line="276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1">
    <w:name w:val="Марк"/>
    <w:rsid w:val="006456FA"/>
    <w:pPr>
      <w:numPr>
        <w:numId w:val="17"/>
      </w:numPr>
      <w:spacing w:after="0" w:line="276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Address"/>
    <w:basedOn w:val="a3"/>
    <w:link w:val="HTML0"/>
    <w:uiPriority w:val="99"/>
    <w:semiHidden/>
    <w:unhideWhenUsed/>
    <w:rsid w:val="006456FA"/>
    <w:pPr>
      <w:spacing w:after="0" w:line="240" w:lineRule="auto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4"/>
    <w:link w:val="HTML"/>
    <w:uiPriority w:val="99"/>
    <w:semiHidden/>
    <w:rsid w:val="006456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Маркированный список1"/>
    <w:basedOn w:val="a3"/>
    <w:rsid w:val="006456FA"/>
    <w:pPr>
      <w:numPr>
        <w:numId w:val="18"/>
      </w:numPr>
      <w:suppressAutoHyphens/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5z5">
    <w:name w:val="WW8Num5z5"/>
    <w:rsid w:val="006456FA"/>
  </w:style>
  <w:style w:type="paragraph" w:customStyle="1" w:styleId="TextBody">
    <w:name w:val="Text Body"/>
    <w:basedOn w:val="a3"/>
    <w:link w:val="TextBody0"/>
    <w:rsid w:val="006456FA"/>
    <w:pPr>
      <w:suppressAutoHyphens/>
      <w:spacing w:after="140" w:line="240" w:lineRule="auto"/>
      <w:ind w:firstLine="567"/>
      <w:textAlignment w:val="bottom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xtBody0">
    <w:name w:val="Text Body Знак"/>
    <w:link w:val="TextBody"/>
    <w:rsid w:val="006456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8">
    <w:name w:val="Таблица"/>
    <w:basedOn w:val="a3"/>
    <w:rsid w:val="006456FA"/>
    <w:pPr>
      <w:widowControl w:val="0"/>
      <w:spacing w:after="0" w:line="276" w:lineRule="auto"/>
      <w:jc w:val="left"/>
    </w:pPr>
    <w:rPr>
      <w:rFonts w:ascii="Liberation Serif" w:eastAsia="Droid Sans Fallback" w:hAnsi="Liberation Serif" w:cs="FreeSans"/>
      <w:sz w:val="24"/>
      <w:szCs w:val="24"/>
      <w:lang w:eastAsia="hi-IN" w:bidi="hi-IN"/>
    </w:rPr>
  </w:style>
  <w:style w:type="paragraph" w:customStyle="1" w:styleId="1f1">
    <w:name w:val="Список 1"/>
    <w:basedOn w:val="a3"/>
    <w:link w:val="1f2"/>
    <w:qFormat/>
    <w:rsid w:val="006456FA"/>
    <w:pPr>
      <w:spacing w:before="60" w:after="0" w:line="276" w:lineRule="auto"/>
      <w:ind w:left="1247" w:hanging="396"/>
      <w:jc w:val="left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1f2">
    <w:name w:val="Список 1 Знак"/>
    <w:link w:val="1f1"/>
    <w:locked/>
    <w:rsid w:val="006456FA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Default0">
    <w:name w:val="Default Знак"/>
    <w:basedOn w:val="a4"/>
    <w:link w:val="Default"/>
    <w:rsid w:val="006456FA"/>
    <w:rPr>
      <w:rFonts w:ascii="Verdana" w:hAnsi="Verdana" w:cs="Verdana"/>
      <w:color w:val="000000"/>
      <w:sz w:val="24"/>
      <w:szCs w:val="24"/>
    </w:rPr>
  </w:style>
  <w:style w:type="character" w:customStyle="1" w:styleId="butback">
    <w:name w:val="butback"/>
    <w:basedOn w:val="a4"/>
    <w:rsid w:val="006456FA"/>
  </w:style>
  <w:style w:type="character" w:customStyle="1" w:styleId="submenu-table">
    <w:name w:val="submenu-table"/>
    <w:basedOn w:val="a4"/>
    <w:rsid w:val="006456FA"/>
  </w:style>
  <w:style w:type="paragraph" w:customStyle="1" w:styleId="Style3">
    <w:name w:val="Style3"/>
    <w:basedOn w:val="a3"/>
    <w:uiPriority w:val="99"/>
    <w:rsid w:val="006456FA"/>
    <w:pPr>
      <w:widowControl w:val="0"/>
      <w:autoSpaceDE w:val="0"/>
      <w:autoSpaceDN w:val="0"/>
      <w:adjustRightInd w:val="0"/>
      <w:spacing w:after="0" w:line="322" w:lineRule="exact"/>
      <w:ind w:firstLine="7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6456FA"/>
    <w:pPr>
      <w:widowControl w:val="0"/>
      <w:autoSpaceDE w:val="0"/>
      <w:autoSpaceDN w:val="0"/>
      <w:adjustRightInd w:val="0"/>
      <w:spacing w:after="0" w:line="326" w:lineRule="exact"/>
      <w:ind w:firstLine="7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3"/>
    <w:uiPriority w:val="99"/>
    <w:rsid w:val="006456FA"/>
    <w:pPr>
      <w:widowControl w:val="0"/>
      <w:autoSpaceDE w:val="0"/>
      <w:autoSpaceDN w:val="0"/>
      <w:adjustRightInd w:val="0"/>
      <w:spacing w:after="0" w:line="324" w:lineRule="exact"/>
      <w:ind w:firstLine="140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6456FA"/>
    <w:rPr>
      <w:rFonts w:ascii="Times New Roman" w:hAnsi="Times New Roman" w:cs="Times New Roman"/>
      <w:sz w:val="26"/>
      <w:szCs w:val="26"/>
    </w:rPr>
  </w:style>
  <w:style w:type="paragraph" w:customStyle="1" w:styleId="10">
    <w:name w:val="Перечисление1"/>
    <w:basedOn w:val="af7"/>
    <w:link w:val="1f3"/>
    <w:qFormat/>
    <w:rsid w:val="006456FA"/>
    <w:pPr>
      <w:numPr>
        <w:ilvl w:val="1"/>
        <w:numId w:val="19"/>
      </w:numPr>
      <w:suppressAutoHyphens/>
      <w:spacing w:after="0" w:line="360" w:lineRule="auto"/>
    </w:pPr>
    <w:rPr>
      <w:rFonts w:eastAsia="Andale Sans UI"/>
      <w:bCs/>
      <w:sz w:val="28"/>
      <w:lang w:eastAsia="zh-CN"/>
    </w:rPr>
  </w:style>
  <w:style w:type="character" w:customStyle="1" w:styleId="1f3">
    <w:name w:val="Перечисление1 Знак"/>
    <w:basedOn w:val="af8"/>
    <w:link w:val="10"/>
    <w:rsid w:val="006456FA"/>
    <w:rPr>
      <w:rFonts w:ascii="Times New Roman" w:eastAsia="Andale Sans UI" w:hAnsi="Times New Roman" w:cs="Times New Roman"/>
      <w:bCs/>
      <w:color w:val="000000"/>
      <w:sz w:val="28"/>
      <w:szCs w:val="24"/>
      <w:lang w:eastAsia="zh-CN"/>
    </w:rPr>
  </w:style>
  <w:style w:type="paragraph" w:customStyle="1" w:styleId="41">
    <w:name w:val="Заголовок 4 (экспресс)"/>
    <w:basedOn w:val="4"/>
    <w:qFormat/>
    <w:rsid w:val="006456FA"/>
    <w:pPr>
      <w:numPr>
        <w:ilvl w:val="0"/>
        <w:numId w:val="0"/>
      </w:numPr>
      <w:tabs>
        <w:tab w:val="num" w:pos="0"/>
      </w:tabs>
      <w:spacing w:before="320" w:after="240" w:line="276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szCs w:val="24"/>
      <w:lang w:eastAsia="ru-RU"/>
    </w:rPr>
  </w:style>
  <w:style w:type="paragraph" w:customStyle="1" w:styleId="tehnormaTitle">
    <w:name w:val="tehnormaTitle"/>
    <w:uiPriority w:val="99"/>
    <w:rsid w:val="006456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b/>
      <w:bCs/>
      <w:lang w:eastAsia="ru-RU"/>
    </w:rPr>
  </w:style>
  <w:style w:type="numbering" w:styleId="111111">
    <w:name w:val="Outline List 2"/>
    <w:basedOn w:val="a6"/>
    <w:rsid w:val="006456FA"/>
    <w:pPr>
      <w:numPr>
        <w:numId w:val="20"/>
      </w:numPr>
    </w:pPr>
  </w:style>
  <w:style w:type="paragraph" w:customStyle="1" w:styleId="TableListBullet">
    <w:name w:val="Table List Bullet"/>
    <w:basedOn w:val="a3"/>
    <w:rsid w:val="006456FA"/>
    <w:pPr>
      <w:keepLines/>
      <w:numPr>
        <w:numId w:val="21"/>
      </w:numPr>
      <w:tabs>
        <w:tab w:val="left" w:pos="567"/>
      </w:tabs>
      <w:spacing w:before="40" w:after="40" w:line="288" w:lineRule="auto"/>
      <w:jc w:val="left"/>
    </w:pPr>
    <w:rPr>
      <w:rFonts w:ascii="Times New Roman" w:eastAsia="Times New Roman" w:hAnsi="Times New Roman" w:cs="Times New Roman"/>
    </w:rPr>
  </w:style>
  <w:style w:type="paragraph" w:customStyle="1" w:styleId="TableText">
    <w:name w:val="Table Text"/>
    <w:basedOn w:val="a3"/>
    <w:rsid w:val="006456FA"/>
    <w:pPr>
      <w:keepLines/>
      <w:tabs>
        <w:tab w:val="left" w:pos="567"/>
      </w:tabs>
      <w:spacing w:before="40" w:after="40" w:line="288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afff2">
    <w:name w:val="Без интервала Знак"/>
    <w:link w:val="afff1"/>
    <w:uiPriority w:val="1"/>
    <w:rsid w:val="006456FA"/>
    <w:rPr>
      <w:rFonts w:ascii="Arial" w:eastAsia="Calibri" w:hAnsi="Arial" w:cs="Times New Roman"/>
    </w:rPr>
  </w:style>
  <w:style w:type="paragraph" w:customStyle="1" w:styleId="Style40">
    <w:name w:val="Style4"/>
    <w:basedOn w:val="a3"/>
    <w:uiPriority w:val="99"/>
    <w:rsid w:val="006456FA"/>
    <w:pPr>
      <w:widowControl w:val="0"/>
      <w:autoSpaceDE w:val="0"/>
      <w:autoSpaceDN w:val="0"/>
      <w:adjustRightInd w:val="0"/>
      <w:spacing w:after="0" w:line="269" w:lineRule="exact"/>
      <w:jc w:val="left"/>
    </w:pPr>
    <w:rPr>
      <w:rFonts w:eastAsiaTheme="minorEastAsia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6456FA"/>
    <w:pPr>
      <w:widowControl w:val="0"/>
      <w:autoSpaceDE w:val="0"/>
      <w:autoSpaceDN w:val="0"/>
      <w:adjustRightInd w:val="0"/>
      <w:spacing w:after="0" w:line="269" w:lineRule="exact"/>
    </w:pPr>
    <w:rPr>
      <w:rFonts w:eastAsiaTheme="minorEastAsia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456F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Theme="minorEastAsia" w:cs="Arial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456FA"/>
    <w:rPr>
      <w:rFonts w:ascii="Arial" w:hAnsi="Arial" w:cs="Arial"/>
      <w:sz w:val="20"/>
      <w:szCs w:val="20"/>
    </w:rPr>
  </w:style>
  <w:style w:type="paragraph" w:customStyle="1" w:styleId="Style11">
    <w:name w:val="Style11"/>
    <w:basedOn w:val="a3"/>
    <w:uiPriority w:val="99"/>
    <w:rsid w:val="006456FA"/>
    <w:pPr>
      <w:widowControl w:val="0"/>
      <w:autoSpaceDE w:val="0"/>
      <w:autoSpaceDN w:val="0"/>
      <w:adjustRightInd w:val="0"/>
      <w:spacing w:after="0" w:line="274" w:lineRule="exact"/>
      <w:ind w:firstLine="384"/>
    </w:pPr>
    <w:rPr>
      <w:rFonts w:eastAsiaTheme="minorEastAsia" w:cs="Arial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456FA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a4"/>
    <w:uiPriority w:val="99"/>
    <w:rsid w:val="006456FA"/>
    <w:rPr>
      <w:rFonts w:ascii="Arial" w:hAnsi="Arial" w:cs="Arial"/>
      <w:sz w:val="28"/>
      <w:szCs w:val="28"/>
    </w:rPr>
  </w:style>
  <w:style w:type="paragraph" w:customStyle="1" w:styleId="Style2">
    <w:name w:val="Style2"/>
    <w:basedOn w:val="a3"/>
    <w:uiPriority w:val="99"/>
    <w:rsid w:val="006456FA"/>
    <w:pPr>
      <w:widowControl w:val="0"/>
      <w:autoSpaceDE w:val="0"/>
      <w:autoSpaceDN w:val="0"/>
      <w:adjustRightInd w:val="0"/>
      <w:spacing w:after="0" w:line="346" w:lineRule="exact"/>
    </w:pPr>
    <w:rPr>
      <w:rFonts w:eastAsiaTheme="minorEastAsia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6456FA"/>
    <w:pPr>
      <w:widowControl w:val="0"/>
      <w:autoSpaceDE w:val="0"/>
      <w:autoSpaceDN w:val="0"/>
      <w:adjustRightInd w:val="0"/>
      <w:spacing w:after="0" w:line="1099" w:lineRule="exact"/>
      <w:jc w:val="left"/>
    </w:pPr>
    <w:rPr>
      <w:rFonts w:eastAsiaTheme="minorEastAsia" w:cs="Arial"/>
      <w:sz w:val="24"/>
      <w:szCs w:val="24"/>
      <w:lang w:eastAsia="ru-RU"/>
    </w:rPr>
  </w:style>
  <w:style w:type="character" w:customStyle="1" w:styleId="FontStyle15">
    <w:name w:val="Font Style15"/>
    <w:basedOn w:val="a4"/>
    <w:uiPriority w:val="99"/>
    <w:rsid w:val="006456FA"/>
    <w:rPr>
      <w:rFonts w:ascii="Arial" w:hAnsi="Arial" w:cs="Arial"/>
      <w:sz w:val="28"/>
      <w:szCs w:val="28"/>
    </w:rPr>
  </w:style>
  <w:style w:type="paragraph" w:customStyle="1" w:styleId="12">
    <w:name w:val="Маркированный список_1"/>
    <w:basedOn w:val="a7"/>
    <w:qFormat/>
    <w:rsid w:val="006456FA"/>
    <w:pPr>
      <w:numPr>
        <w:numId w:val="22"/>
      </w:numPr>
      <w:tabs>
        <w:tab w:val="left" w:pos="851"/>
      </w:tabs>
      <w:spacing w:after="0" w:line="288" w:lineRule="auto"/>
    </w:pPr>
    <w:rPr>
      <w:rFonts w:ascii="Times New Roman" w:eastAsiaTheme="minorEastAsia" w:hAnsi="Times New Roman" w:cs="Times New Roman"/>
      <w:sz w:val="28"/>
      <w:szCs w:val="28"/>
    </w:rPr>
  </w:style>
  <w:style w:type="paragraph" w:customStyle="1" w:styleId="afff9">
    <w:name w:val="Содержимое таблицы"/>
    <w:basedOn w:val="a3"/>
    <w:rsid w:val="006456FA"/>
    <w:pPr>
      <w:suppressLineNumbers/>
      <w:suppressAutoHyphens/>
      <w:spacing w:after="0" w:line="240" w:lineRule="auto"/>
      <w:jc w:val="left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GOST">
    <w:name w:val="GOST_Обычный"/>
    <w:link w:val="GOSTChar"/>
    <w:qFormat/>
    <w:rsid w:val="006456FA"/>
    <w:pPr>
      <w:spacing w:after="0" w:line="360" w:lineRule="auto"/>
      <w:ind w:firstLine="851"/>
    </w:pPr>
    <w:rPr>
      <w:rFonts w:ascii="Times New Roman" w:eastAsia="Calibri" w:hAnsi="Times New Roman" w:cs="Times New Roman"/>
      <w:sz w:val="24"/>
      <w:szCs w:val="26"/>
      <w:lang w:eastAsia="ru-RU"/>
    </w:rPr>
  </w:style>
  <w:style w:type="character" w:customStyle="1" w:styleId="GOSTChar">
    <w:name w:val="GOST_Обычный Char"/>
    <w:link w:val="GOST"/>
    <w:rsid w:val="006456FA"/>
    <w:rPr>
      <w:rFonts w:ascii="Times New Roman" w:eastAsia="Calibri" w:hAnsi="Times New Roman" w:cs="Times New Roman"/>
      <w:sz w:val="24"/>
      <w:szCs w:val="26"/>
      <w:lang w:eastAsia="ru-RU"/>
    </w:rPr>
  </w:style>
  <w:style w:type="paragraph" w:customStyle="1" w:styleId="1f4">
    <w:name w:val="Спис1"/>
    <w:basedOn w:val="a3"/>
    <w:link w:val="1f5"/>
    <w:qFormat/>
    <w:rsid w:val="006456FA"/>
    <w:pPr>
      <w:spacing w:before="120" w:after="120" w:line="360" w:lineRule="auto"/>
      <w:ind w:left="1276" w:hanging="425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l1num">
    <w:name w:val="_Заколовок_l1_num"/>
    <w:basedOn w:val="a7"/>
    <w:next w:val="L2num"/>
    <w:qFormat/>
    <w:rsid w:val="006456FA"/>
    <w:pPr>
      <w:keepNext/>
      <w:keepLines/>
      <w:pageBreakBefore/>
      <w:numPr>
        <w:numId w:val="23"/>
      </w:numPr>
      <w:spacing w:before="480" w:after="24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aps/>
      <w:sz w:val="28"/>
      <w:szCs w:val="28"/>
      <w:lang w:eastAsia="ru-RU"/>
    </w:rPr>
  </w:style>
  <w:style w:type="paragraph" w:customStyle="1" w:styleId="L2num">
    <w:name w:val="_Список_L2_num"/>
    <w:basedOn w:val="a7"/>
    <w:qFormat/>
    <w:rsid w:val="006456FA"/>
    <w:pPr>
      <w:numPr>
        <w:ilvl w:val="1"/>
        <w:numId w:val="23"/>
      </w:numPr>
      <w:spacing w:after="0" w:line="240" w:lineRule="auto"/>
      <w:ind w:left="7662"/>
    </w:pPr>
    <w:rPr>
      <w:rFonts w:ascii="Times New Roman" w:eastAsiaTheme="minorEastAsia" w:hAnsi="Times New Roman" w:cs="Times New Roman"/>
      <w:sz w:val="28"/>
      <w:szCs w:val="28"/>
      <w:lang w:val="en-US" w:eastAsia="ru-RU"/>
    </w:rPr>
  </w:style>
  <w:style w:type="paragraph" w:customStyle="1" w:styleId="L3">
    <w:name w:val="_список_L3"/>
    <w:basedOn w:val="a7"/>
    <w:qFormat/>
    <w:rsid w:val="006456FA"/>
    <w:pPr>
      <w:numPr>
        <w:ilvl w:val="2"/>
        <w:numId w:val="23"/>
      </w:num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val="en-US" w:eastAsia="ru-RU"/>
    </w:rPr>
  </w:style>
  <w:style w:type="character" w:customStyle="1" w:styleId="1f5">
    <w:name w:val="Спис1 Знак"/>
    <w:link w:val="1f4"/>
    <w:rsid w:val="006456FA"/>
    <w:rPr>
      <w:rFonts w:ascii="Times New Roman" w:eastAsia="Times New Roman" w:hAnsi="Times New Roman" w:cs="Times New Roman"/>
      <w:sz w:val="28"/>
      <w:szCs w:val="20"/>
    </w:rPr>
  </w:style>
  <w:style w:type="paragraph" w:customStyle="1" w:styleId="17">
    <w:name w:val="_Заголовок 1"/>
    <w:basedOn w:val="13"/>
    <w:qFormat/>
    <w:rsid w:val="008635A6"/>
    <w:pPr>
      <w:keepLines w:val="0"/>
      <w:numPr>
        <w:numId w:val="24"/>
      </w:numPr>
      <w:spacing w:after="60" w:line="240" w:lineRule="auto"/>
      <w:jc w:val="left"/>
    </w:pPr>
    <w:rPr>
      <w:rFonts w:ascii="Calibri" w:eastAsia="Times New Roman" w:hAnsi="Calibri" w:cs="Arial"/>
      <w:b/>
      <w:bCs/>
      <w:color w:val="31849B"/>
      <w:kern w:val="32"/>
      <w:sz w:val="28"/>
      <w:lang w:eastAsia="ru-RU"/>
    </w:rPr>
  </w:style>
  <w:style w:type="paragraph" w:customStyle="1" w:styleId="22">
    <w:name w:val="_Заголовок 2"/>
    <w:basedOn w:val="21"/>
    <w:qFormat/>
    <w:rsid w:val="008635A6"/>
    <w:pPr>
      <w:keepLines w:val="0"/>
      <w:numPr>
        <w:numId w:val="24"/>
      </w:numPr>
      <w:spacing w:before="240" w:after="60" w:line="240" w:lineRule="auto"/>
      <w:jc w:val="left"/>
    </w:pPr>
    <w:rPr>
      <w:rFonts w:ascii="Arial" w:eastAsia="Times New Roman" w:hAnsi="Arial" w:cs="Arial"/>
      <w:b/>
      <w:bCs/>
      <w:iCs/>
      <w:color w:val="auto"/>
      <w:sz w:val="28"/>
      <w:szCs w:val="28"/>
      <w:lang w:eastAsia="ru-RU"/>
    </w:rPr>
  </w:style>
  <w:style w:type="paragraph" w:customStyle="1" w:styleId="31">
    <w:name w:val="_Заголовок 3"/>
    <w:basedOn w:val="3"/>
    <w:qFormat/>
    <w:rsid w:val="008635A6"/>
    <w:pPr>
      <w:keepLines w:val="0"/>
      <w:numPr>
        <w:numId w:val="24"/>
      </w:numPr>
      <w:tabs>
        <w:tab w:val="clear" w:pos="1855"/>
        <w:tab w:val="num" w:pos="1620"/>
      </w:tabs>
      <w:spacing w:before="240" w:after="60" w:line="240" w:lineRule="auto"/>
      <w:ind w:left="1598"/>
      <w:jc w:val="left"/>
    </w:pPr>
    <w:rPr>
      <w:rFonts w:ascii="Calibri" w:eastAsia="Times New Roman" w:hAnsi="Calibri" w:cs="Arial"/>
      <w:b/>
      <w:bCs/>
      <w:i/>
      <w:color w:val="auto"/>
      <w:sz w:val="28"/>
      <w:szCs w:val="26"/>
      <w:lang w:eastAsia="ru-RU"/>
    </w:rPr>
  </w:style>
  <w:style w:type="paragraph" w:customStyle="1" w:styleId="-">
    <w:name w:val="ЕСКД - колонтитул"/>
    <w:uiPriority w:val="99"/>
    <w:rsid w:val="008635A6"/>
    <w:pPr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paragraph" w:customStyle="1" w:styleId="--">
    <w:name w:val="ЕСКД - таблица - название таблицы"/>
    <w:basedOn w:val="a3"/>
    <w:next w:val="a3"/>
    <w:uiPriority w:val="99"/>
    <w:rsid w:val="008635A6"/>
    <w:pPr>
      <w:keepNext/>
      <w:suppressAutoHyphens/>
      <w:spacing w:before="240" w:after="0" w:line="360" w:lineRule="auto"/>
      <w:jc w:val="left"/>
    </w:pPr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paragraph" w:customStyle="1" w:styleId="1f6">
    <w:name w:val="Обыч 1"/>
    <w:basedOn w:val="a3"/>
    <w:link w:val="1f7"/>
    <w:uiPriority w:val="99"/>
    <w:rsid w:val="008635A6"/>
    <w:pPr>
      <w:tabs>
        <w:tab w:val="num" w:pos="-6096"/>
      </w:tabs>
      <w:suppressAutoHyphens/>
      <w:spacing w:after="0" w:line="312" w:lineRule="auto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7">
    <w:name w:val="Обыч 1 Знак"/>
    <w:link w:val="1f6"/>
    <w:uiPriority w:val="99"/>
    <w:locked/>
    <w:rsid w:val="008635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aragraph">
    <w:name w:val="Paragraph"/>
    <w:basedOn w:val="a3"/>
    <w:link w:val="Paragraph0"/>
    <w:rsid w:val="008635A6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graph0">
    <w:name w:val="Paragraph Знак"/>
    <w:link w:val="Paragraph"/>
    <w:locked/>
    <w:rsid w:val="00863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635A6"/>
    <w:pPr>
      <w:autoSpaceDE w:val="0"/>
      <w:autoSpaceDN w:val="0"/>
      <w:adjustRightInd w:val="0"/>
      <w:spacing w:after="12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a">
    <w:name w:val="Шапка таблицы"/>
    <w:basedOn w:val="a3"/>
    <w:autoRedefine/>
    <w:qFormat/>
    <w:rsid w:val="008635A6"/>
    <w:pPr>
      <w:shd w:val="pct20" w:color="auto" w:fill="auto"/>
      <w:spacing w:after="0" w:line="240" w:lineRule="auto"/>
      <w:jc w:val="right"/>
    </w:pPr>
    <w:rPr>
      <w:rFonts w:ascii="Cambria" w:eastAsia="Times New Roman" w:hAnsi="Cambria" w:cs="Times New Roman"/>
      <w:b/>
      <w:bCs/>
      <w:sz w:val="24"/>
      <w:szCs w:val="24"/>
      <w:lang w:val="en-US" w:eastAsia="ko-KR"/>
    </w:rPr>
  </w:style>
  <w:style w:type="paragraph" w:customStyle="1" w:styleId="afffb">
    <w:name w:val="Основной текст таблицы"/>
    <w:basedOn w:val="af7"/>
    <w:autoRedefine/>
    <w:rsid w:val="008635A6"/>
    <w:pPr>
      <w:spacing w:after="0"/>
      <w:ind w:firstLine="0"/>
      <w:jc w:val="left"/>
    </w:pPr>
    <w:rPr>
      <w:rFonts w:ascii="Calibri" w:hAnsi="Calibri" w:cs="Calibri"/>
      <w:color w:val="auto"/>
      <w:szCs w:val="20"/>
      <w:lang w:eastAsia="en-US"/>
    </w:rPr>
  </w:style>
  <w:style w:type="paragraph" w:styleId="27">
    <w:name w:val="Body Text 2"/>
    <w:basedOn w:val="a3"/>
    <w:link w:val="28"/>
    <w:uiPriority w:val="99"/>
    <w:semiHidden/>
    <w:unhideWhenUsed/>
    <w:rsid w:val="008635A6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4"/>
    <w:link w:val="27"/>
    <w:uiPriority w:val="99"/>
    <w:semiHidden/>
    <w:rsid w:val="00863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star-inserted">
    <w:name w:val="ng-star-inserted"/>
    <w:basedOn w:val="a4"/>
    <w:rsid w:val="00395874"/>
  </w:style>
  <w:style w:type="character" w:customStyle="1" w:styleId="expand-label">
    <w:name w:val="expand-label"/>
    <w:basedOn w:val="a4"/>
    <w:rsid w:val="00395874"/>
  </w:style>
  <w:style w:type="character" w:customStyle="1" w:styleId="affd">
    <w:name w:val="_Основной с красной строки Знак"/>
    <w:link w:val="affc"/>
    <w:rsid w:val="00825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_Маркированный список уровня 1"/>
    <w:basedOn w:val="a3"/>
    <w:link w:val="1f8"/>
    <w:qFormat/>
    <w:rsid w:val="00825ABE"/>
    <w:pPr>
      <w:numPr>
        <w:numId w:val="25"/>
      </w:numPr>
      <w:tabs>
        <w:tab w:val="left" w:pos="1134"/>
      </w:tabs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8">
    <w:name w:val="_Маркированный список уровня 1 Знак"/>
    <w:link w:val="14"/>
    <w:rsid w:val="00825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_Основной перед списком"/>
    <w:basedOn w:val="affc"/>
    <w:next w:val="14"/>
    <w:link w:val="afffd"/>
    <w:qFormat/>
    <w:rsid w:val="00825ABE"/>
    <w:pPr>
      <w:keepNext/>
      <w:spacing w:line="360" w:lineRule="auto"/>
    </w:pPr>
  </w:style>
  <w:style w:type="character" w:customStyle="1" w:styleId="afffd">
    <w:name w:val="_Основной перед списком Знак"/>
    <w:basedOn w:val="affd"/>
    <w:link w:val="afffc"/>
    <w:rsid w:val="00825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ДОМРФ | Осн"/>
    <w:basedOn w:val="a3"/>
    <w:link w:val="affff"/>
    <w:qFormat/>
    <w:rsid w:val="00B71884"/>
    <w:pPr>
      <w:autoSpaceDN w:val="0"/>
      <w:adjustRightInd w:val="0"/>
      <w:spacing w:before="120" w:after="120" w:line="240" w:lineRule="auto"/>
      <w:textAlignment w:val="baseline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f">
    <w:name w:val="ДОМРФ | Осн Знак"/>
    <w:basedOn w:val="a4"/>
    <w:link w:val="afffe"/>
    <w:rsid w:val="00B71884"/>
    <w:rPr>
      <w:rFonts w:ascii="Tahoma" w:eastAsia="Times New Roman" w:hAnsi="Tahoma" w:cs="Tahoma"/>
      <w:sz w:val="24"/>
      <w:szCs w:val="24"/>
      <w:lang w:eastAsia="ru-RU"/>
    </w:rPr>
  </w:style>
  <w:style w:type="table" w:customStyle="1" w:styleId="TableNormal">
    <w:name w:val="Table Normal"/>
    <w:rsid w:val="00E2507B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1f9">
    <w:name w:val="Plain Table 1"/>
    <w:basedOn w:val="a5"/>
    <w:uiPriority w:val="41"/>
    <w:rsid w:val="00FE1E6F"/>
    <w:pPr>
      <w:spacing w:before="0" w:after="0" w:line="240" w:lineRule="auto"/>
      <w:contextualSpacing/>
      <w:jc w:val="left"/>
    </w:pPr>
    <w:rPr>
      <w:rFonts w:ascii="Arial" w:eastAsia="Arial" w:hAnsi="Arial" w:cs="Arial"/>
      <w:lang w:val="en"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fff0">
    <w:name w:val="endnote text"/>
    <w:basedOn w:val="a3"/>
    <w:link w:val="affff1"/>
    <w:uiPriority w:val="99"/>
    <w:semiHidden/>
    <w:unhideWhenUsed/>
    <w:rsid w:val="004F75B0"/>
    <w:pPr>
      <w:spacing w:before="0" w:after="0" w:line="240" w:lineRule="auto"/>
    </w:pPr>
    <w:rPr>
      <w:sz w:val="20"/>
      <w:szCs w:val="20"/>
    </w:rPr>
  </w:style>
  <w:style w:type="character" w:customStyle="1" w:styleId="affff1">
    <w:name w:val="Текст концевой сноски Знак"/>
    <w:basedOn w:val="a4"/>
    <w:link w:val="affff0"/>
    <w:uiPriority w:val="99"/>
    <w:semiHidden/>
    <w:rsid w:val="004F75B0"/>
    <w:rPr>
      <w:rFonts w:ascii="Arial" w:hAnsi="Arial"/>
      <w:sz w:val="20"/>
      <w:szCs w:val="20"/>
    </w:rPr>
  </w:style>
  <w:style w:type="character" w:styleId="affff2">
    <w:name w:val="endnote reference"/>
    <w:basedOn w:val="a4"/>
    <w:uiPriority w:val="99"/>
    <w:semiHidden/>
    <w:unhideWhenUsed/>
    <w:rsid w:val="004F75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whdgm.xn--d1aqf.xn--p1ai/company/structure.php?set_filter_structure=Y&amp;structure_UF_DEPARTMENT=13097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xn--80awhdgm.xn--d1aqf.xn--p1ai/company/structure.php?set_filter_structure=Y&amp;structure_UF_DEPARTMENT=130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80awhdgm.xn--d1aqf.xn--p1ai/company/structure.php?set_filter_structure=Y&amp;structure_UF_DEPARTMENT=1309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F7A0F-827C-43A6-9417-C0F1860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6517</Words>
  <Characters>37151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2020-08-17T11:07:00Z</dcterms:created>
  <dcterms:modified xsi:type="dcterms:W3CDTF">2020-08-17T11:07:00Z</dcterms:modified>
</cp:coreProperties>
</file>